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eastAsia" w:ascii="方正小标宋简体" w:hAnsi="方正小标宋简体" w:eastAsia="方正小标宋简体" w:cs="方正小标宋简体"/>
          <w:b w:val="0"/>
          <w:bCs w:val="0"/>
          <w:color w:val="000000"/>
          <w:sz w:val="43"/>
          <w:szCs w:val="43"/>
          <w:lang w:eastAsia="zh-CN" w:bidi="ar"/>
        </w:rPr>
      </w:pPr>
      <w:r>
        <w:rPr>
          <w:rFonts w:hint="eastAsia" w:ascii="方正小标宋简体" w:hAnsi="方正小标宋简体" w:eastAsia="方正小标宋简体" w:cs="方正小标宋简体"/>
          <w:b w:val="0"/>
          <w:bCs w:val="0"/>
          <w:color w:val="000000"/>
          <w:sz w:val="43"/>
          <w:szCs w:val="43"/>
          <w:lang w:eastAsia="zh-CN" w:bidi="ar"/>
        </w:rPr>
        <w:t>项目榜单</w:t>
      </w:r>
    </w:p>
    <w:tbl>
      <w:tblPr>
        <w:tblStyle w:val="10"/>
        <w:tblW w:w="920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47"/>
        <w:gridCol w:w="3369"/>
        <w:gridCol w:w="1753"/>
        <w:gridCol w:w="31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2" w:hRule="atLeast"/>
        </w:trPr>
        <w:tc>
          <w:tcPr>
            <w:tcW w:w="947" w:type="dxa"/>
            <w:vAlign w:val="center"/>
          </w:tcPr>
          <w:p>
            <w:pPr>
              <w:jc w:val="center"/>
              <w:rPr>
                <w:sz w:val="21"/>
                <w:szCs w:val="21"/>
              </w:rPr>
            </w:pPr>
            <w:bookmarkStart w:id="0" w:name="_GoBack"/>
            <w:bookmarkEnd w:id="0"/>
            <w:r>
              <w:rPr>
                <w:sz w:val="21"/>
                <w:szCs w:val="21"/>
              </w:rPr>
              <w:t>榜单名称</w:t>
            </w:r>
          </w:p>
        </w:tc>
        <w:tc>
          <w:tcPr>
            <w:tcW w:w="8262" w:type="dxa"/>
            <w:gridSpan w:val="3"/>
            <w:vAlign w:val="center"/>
          </w:tcPr>
          <w:p>
            <w:pPr>
              <w:jc w:val="center"/>
              <w:rPr>
                <w:sz w:val="21"/>
                <w:szCs w:val="21"/>
                <w:lang w:eastAsia="zh-CN"/>
              </w:rPr>
            </w:pPr>
            <w:r>
              <w:rPr>
                <w:rFonts w:hint="eastAsia"/>
                <w:sz w:val="21"/>
                <w:szCs w:val="21"/>
                <w:lang w:eastAsia="zh-CN"/>
              </w:rPr>
              <w:t>高迁移率氧化物半导体靶材工程化技术研究与产业化建设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5" w:hRule="atLeast"/>
        </w:trPr>
        <w:tc>
          <w:tcPr>
            <w:tcW w:w="947" w:type="dxa"/>
            <w:vAlign w:val="center"/>
          </w:tcPr>
          <w:p>
            <w:pPr>
              <w:jc w:val="center"/>
              <w:rPr>
                <w:sz w:val="21"/>
                <w:szCs w:val="21"/>
              </w:rPr>
            </w:pPr>
            <w:r>
              <w:rPr>
                <w:sz w:val="21"/>
                <w:szCs w:val="21"/>
              </w:rPr>
              <w:t>专业领域及方向</w:t>
            </w:r>
          </w:p>
        </w:tc>
        <w:tc>
          <w:tcPr>
            <w:tcW w:w="8262" w:type="dxa"/>
            <w:gridSpan w:val="3"/>
            <w:vAlign w:val="center"/>
          </w:tcPr>
          <w:p>
            <w:pPr>
              <w:jc w:val="center"/>
              <w:rPr>
                <w:sz w:val="21"/>
                <w:szCs w:val="21"/>
                <w:lang w:eastAsia="zh-CN"/>
              </w:rPr>
            </w:pPr>
            <w:r>
              <w:rPr>
                <w:rFonts w:hint="eastAsia"/>
                <w:sz w:val="21"/>
                <w:szCs w:val="21"/>
                <w:lang w:eastAsia="zh-CN"/>
              </w:rPr>
              <w:t>新材料领域-《战略性新兴产业分类（2018）》-3.2.9.2 高性能靶材制造-电子专用材料制造（3985）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0" w:hRule="atLeast"/>
        </w:trPr>
        <w:tc>
          <w:tcPr>
            <w:tcW w:w="947" w:type="dxa"/>
            <w:vAlign w:val="center"/>
          </w:tcPr>
          <w:p>
            <w:pPr>
              <w:jc w:val="center"/>
              <w:rPr>
                <w:sz w:val="21"/>
                <w:szCs w:val="21"/>
              </w:rPr>
            </w:pPr>
            <w:r>
              <w:rPr>
                <w:sz w:val="21"/>
                <w:szCs w:val="21"/>
              </w:rPr>
              <w:t>启动时间</w:t>
            </w:r>
          </w:p>
        </w:tc>
        <w:tc>
          <w:tcPr>
            <w:tcW w:w="3369" w:type="dxa"/>
            <w:vAlign w:val="center"/>
          </w:tcPr>
          <w:p>
            <w:pPr>
              <w:jc w:val="center"/>
              <w:rPr>
                <w:sz w:val="21"/>
                <w:szCs w:val="21"/>
              </w:rPr>
            </w:pPr>
            <w:r>
              <w:rPr>
                <w:rFonts w:hint="eastAsia"/>
                <w:sz w:val="21"/>
                <w:szCs w:val="21"/>
                <w:lang w:eastAsia="zh-CN"/>
              </w:rPr>
              <w:t>2</w:t>
            </w:r>
            <w:r>
              <w:rPr>
                <w:sz w:val="21"/>
                <w:szCs w:val="21"/>
                <w:lang w:eastAsia="zh-CN"/>
              </w:rPr>
              <w:t>023.01</w:t>
            </w:r>
          </w:p>
        </w:tc>
        <w:tc>
          <w:tcPr>
            <w:tcW w:w="1753" w:type="dxa"/>
            <w:vAlign w:val="center"/>
          </w:tcPr>
          <w:p>
            <w:pPr>
              <w:jc w:val="center"/>
              <w:rPr>
                <w:sz w:val="21"/>
                <w:szCs w:val="21"/>
              </w:rPr>
            </w:pPr>
            <w:r>
              <w:rPr>
                <w:sz w:val="21"/>
                <w:szCs w:val="21"/>
              </w:rPr>
              <w:t>计划完成时间</w:t>
            </w:r>
          </w:p>
        </w:tc>
        <w:tc>
          <w:tcPr>
            <w:tcW w:w="3140" w:type="dxa"/>
            <w:vAlign w:val="center"/>
          </w:tcPr>
          <w:p>
            <w:pPr>
              <w:jc w:val="center"/>
              <w:rPr>
                <w:sz w:val="21"/>
                <w:szCs w:val="21"/>
              </w:rPr>
            </w:pPr>
            <w:r>
              <w:rPr>
                <w:rFonts w:hint="eastAsia"/>
                <w:sz w:val="21"/>
                <w:szCs w:val="21"/>
                <w:lang w:eastAsia="zh-CN"/>
              </w:rPr>
              <w:t>2</w:t>
            </w:r>
            <w:r>
              <w:rPr>
                <w:sz w:val="21"/>
                <w:szCs w:val="21"/>
                <w:lang w:eastAsia="zh-CN"/>
              </w:rPr>
              <w:t>025.12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77" w:hRule="atLeast"/>
        </w:trPr>
        <w:tc>
          <w:tcPr>
            <w:tcW w:w="947" w:type="dxa"/>
            <w:vAlign w:val="center"/>
          </w:tcPr>
          <w:p>
            <w:pPr>
              <w:jc w:val="center"/>
              <w:rPr>
                <w:sz w:val="21"/>
                <w:szCs w:val="21"/>
              </w:rPr>
            </w:pPr>
            <w:r>
              <w:rPr>
                <w:sz w:val="21"/>
                <w:szCs w:val="21"/>
              </w:rPr>
              <w:t>榜单具体内容</w:t>
            </w:r>
          </w:p>
        </w:tc>
        <w:tc>
          <w:tcPr>
            <w:tcW w:w="8262" w:type="dxa"/>
            <w:gridSpan w:val="3"/>
            <w:vAlign w:val="center"/>
          </w:tcPr>
          <w:p>
            <w:pPr>
              <w:spacing w:line="360" w:lineRule="auto"/>
              <w:ind w:left="110" w:leftChars="50" w:right="110" w:rightChars="50" w:firstLine="420" w:firstLineChars="200"/>
              <w:jc w:val="both"/>
              <w:rPr>
                <w:sz w:val="21"/>
                <w:szCs w:val="21"/>
                <w:lang w:eastAsia="zh-CN"/>
              </w:rPr>
            </w:pPr>
            <w:r>
              <w:rPr>
                <w:rFonts w:hint="eastAsia"/>
                <w:sz w:val="21"/>
                <w:szCs w:val="21"/>
                <w:lang w:eastAsia="zh-CN"/>
              </w:rPr>
              <w:t>本项目将围绕着高纯度、高密度、高迁移率、高世代线金属氧化物半导体溅射靶材工程化技术研究与产业化建设，将从多元粉体的均匀性、靶材致密化、大尺寸靶材的加工绑定技术和产业化技术展开研究。具体包括：</w:t>
            </w:r>
          </w:p>
          <w:p>
            <w:pPr>
              <w:numPr>
                <w:ilvl w:val="0"/>
                <w:numId w:val="1"/>
              </w:numPr>
              <w:spacing w:line="360" w:lineRule="auto"/>
              <w:ind w:right="110" w:rightChars="50"/>
              <w:jc w:val="both"/>
              <w:rPr>
                <w:sz w:val="21"/>
                <w:szCs w:val="21"/>
                <w:lang w:eastAsia="zh-CN"/>
              </w:rPr>
            </w:pPr>
            <w:r>
              <w:rPr>
                <w:rFonts w:hint="eastAsia"/>
                <w:sz w:val="21"/>
                <w:szCs w:val="21"/>
                <w:lang w:eastAsia="zh-CN"/>
              </w:rPr>
              <w:t>靶材多元粉体均匀性研究。针对于高迁移率铟氧化物体系，重点研究铟离子浓度、反应酸碱度、沉淀温度和煅烧温度对纳米粉末性能的影响，优化工艺参数；研究溶剂选配及球磨工艺对多元氧化物颗粒纳米化的影响；研究分散剂表面极性对纳米颗粒团聚的影响，利用扫描电镜和粒度分析仪分析颗粒的团聚。实现对靶材粉体粒径、均匀度和分散性的精准调控，从而获得纯度高、团聚少、粒径级配的氧化物靶材纳米粉体。</w:t>
            </w:r>
          </w:p>
          <w:p>
            <w:pPr>
              <w:numPr>
                <w:ilvl w:val="0"/>
                <w:numId w:val="1"/>
              </w:numPr>
              <w:spacing w:line="360" w:lineRule="auto"/>
              <w:ind w:right="110" w:rightChars="50"/>
              <w:jc w:val="both"/>
              <w:rPr>
                <w:sz w:val="21"/>
                <w:szCs w:val="21"/>
                <w:lang w:eastAsia="zh-CN"/>
              </w:rPr>
            </w:pPr>
            <w:r>
              <w:rPr>
                <w:rFonts w:hint="eastAsia"/>
                <w:sz w:val="21"/>
                <w:szCs w:val="21"/>
                <w:lang w:eastAsia="zh-CN"/>
              </w:rPr>
              <w:t>靶材致密化研究。通过理论计算和实验探索装模重量、升压速率、保压压力、保压时间、降压速率等制备条件获得大尺寸素坯最佳成型工艺。提出不同粒径等级匹配的纳米粉体自下而上的分级立式填充方法，采用各向异性超高冷等静压成型技术和分级匀速卸压保压的挤压工艺，优化靶材成型参数，提升素坯的致密度，解决常规靶材成型中靶材因应力积聚而开裂的问题。通过微流量补氧技术平衡气流场和温度场，控制靶材内的离子键合热力学过程和抑制第二相析出、优化氧化物靶材烧结工艺。设计具有非均匀微通道、耐高温的补偿装置，进一步调控气流场和温度场的分布，提升烧结工艺的可控性，实现靶材微观结构的调控，解决大尺寸靶材烧结致密化与微观结构难控的技术难题。通过对生产中烧结参数的设定和迭代优化，制备具有高致密度和超大尺寸的靶材。</w:t>
            </w:r>
          </w:p>
          <w:p>
            <w:pPr>
              <w:numPr>
                <w:ilvl w:val="0"/>
                <w:numId w:val="1"/>
              </w:numPr>
              <w:spacing w:line="360" w:lineRule="auto"/>
              <w:ind w:right="110" w:rightChars="50"/>
              <w:jc w:val="both"/>
              <w:rPr>
                <w:sz w:val="21"/>
                <w:szCs w:val="21"/>
                <w:lang w:eastAsia="zh-CN"/>
              </w:rPr>
            </w:pPr>
            <w:r>
              <w:rPr>
                <w:rFonts w:hint="eastAsia"/>
                <w:sz w:val="21"/>
                <w:szCs w:val="21"/>
                <w:lang w:eastAsia="zh-CN"/>
              </w:rPr>
              <w:t>大尺寸靶材的加工绑定技术。为解决超大尺寸靶材绑定焊合率低的难题，通过对背板表面温度、In 绑定材料的供给量、背板加热控温曲线的设定，优化最佳工艺参数，保证在大尺寸靶材不发生形变的情况下，采用创新地垂直温度梯度法靶材绑定技术，并对绑定设备进行改造，进一步提升大尺寸靶材的绑定焊合率。通过减小靶材拼接绑定的缝隙，以满足大尺寸高世代线对溅射靶材的需求。</w:t>
            </w:r>
          </w:p>
          <w:p>
            <w:pPr>
              <w:numPr>
                <w:ilvl w:val="0"/>
                <w:numId w:val="1"/>
              </w:numPr>
              <w:spacing w:line="360" w:lineRule="auto"/>
              <w:ind w:right="110" w:rightChars="50"/>
              <w:jc w:val="both"/>
              <w:rPr>
                <w:sz w:val="21"/>
                <w:szCs w:val="21"/>
                <w:lang w:eastAsia="zh-CN"/>
              </w:rPr>
            </w:pPr>
            <w:r>
              <w:rPr>
                <w:rFonts w:hint="eastAsia"/>
                <w:sz w:val="21"/>
                <w:szCs w:val="21"/>
                <w:lang w:eastAsia="zh-CN"/>
              </w:rPr>
              <w:t>大尺寸高世代线高迁靶靶材量产技术。采用靶材低温烧结技术，通过装备和工艺的定制化开发，包括靶材成型的粘合剂选择、烧结炉的温场设计、烧结温度曲线设定等关键工艺环节，解决靶材结晶尺寸不均匀的问题，获得晶粒尺寸小于10μm、成分分布均匀的大尺寸新型氧化物靶材，开发G6 及G8.5 靶材的生产工艺。建立明确的大尺寸靶材生产工艺参数与技术，通过反复多次循环验证，验证相关新工艺与新技术的可行性、稳定性及可重复性，进行中试生产及量产。</w:t>
            </w:r>
          </w:p>
          <w:p>
            <w:pPr>
              <w:spacing w:line="360" w:lineRule="auto"/>
              <w:ind w:left="110" w:leftChars="50" w:right="110" w:rightChars="50" w:firstLine="420" w:firstLineChars="200"/>
              <w:jc w:val="both"/>
              <w:rPr>
                <w:sz w:val="21"/>
                <w:szCs w:val="21"/>
                <w:lang w:eastAsia="zh-CN"/>
              </w:rPr>
            </w:pPr>
            <w:r>
              <w:rPr>
                <w:rFonts w:hint="eastAsia"/>
                <w:sz w:val="21"/>
                <w:szCs w:val="21"/>
                <w:lang w:eastAsia="zh-CN"/>
              </w:rPr>
              <w:t>项目预期达到的主要技术性能指标和产业化指标如下。</w:t>
            </w:r>
          </w:p>
          <w:tbl>
            <w:tblPr>
              <w:tblStyle w:val="8"/>
              <w:tblW w:w="8238" w:type="dxa"/>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0"/>
              <w:gridCol w:w="2062"/>
              <w:gridCol w:w="2061"/>
              <w:gridCol w:w="20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50" w:type="dxa"/>
                </w:tcPr>
                <w:p>
                  <w:pPr>
                    <w:pStyle w:val="12"/>
                    <w:spacing w:before="191" w:line="273" w:lineRule="auto"/>
                    <w:ind w:right="-4"/>
                    <w:rPr>
                      <w:sz w:val="18"/>
                      <w:szCs w:val="21"/>
                      <w:lang w:eastAsia="zh-CN"/>
                    </w:rPr>
                  </w:pPr>
                  <w:r>
                    <w:rPr>
                      <w:rFonts w:hint="eastAsia"/>
                      <w:sz w:val="18"/>
                      <w:szCs w:val="21"/>
                      <w:lang w:eastAsia="zh-CN"/>
                    </w:rPr>
                    <w:t>性能指标</w:t>
                  </w:r>
                </w:p>
              </w:tc>
              <w:tc>
                <w:tcPr>
                  <w:tcW w:w="2062" w:type="dxa"/>
                </w:tcPr>
                <w:p>
                  <w:pPr>
                    <w:pStyle w:val="12"/>
                    <w:spacing w:before="191" w:line="273" w:lineRule="auto"/>
                    <w:ind w:right="-4"/>
                    <w:rPr>
                      <w:sz w:val="18"/>
                      <w:szCs w:val="21"/>
                      <w:lang w:eastAsia="zh-CN"/>
                    </w:rPr>
                  </w:pPr>
                  <w:r>
                    <w:rPr>
                      <w:rFonts w:hint="eastAsia"/>
                      <w:sz w:val="18"/>
                      <w:szCs w:val="21"/>
                      <w:lang w:eastAsia="zh-CN"/>
                    </w:rPr>
                    <w:t>立项已有指标</w:t>
                  </w:r>
                </w:p>
              </w:tc>
              <w:tc>
                <w:tcPr>
                  <w:tcW w:w="2061" w:type="dxa"/>
                </w:tcPr>
                <w:p>
                  <w:pPr>
                    <w:pStyle w:val="12"/>
                    <w:spacing w:before="191" w:line="273" w:lineRule="auto"/>
                    <w:ind w:right="-4"/>
                    <w:rPr>
                      <w:sz w:val="18"/>
                      <w:szCs w:val="21"/>
                      <w:lang w:eastAsia="zh-CN"/>
                    </w:rPr>
                  </w:pPr>
                  <w:r>
                    <w:rPr>
                      <w:rFonts w:hint="eastAsia"/>
                      <w:sz w:val="18"/>
                      <w:szCs w:val="21"/>
                      <w:lang w:eastAsia="zh-CN"/>
                    </w:rPr>
                    <w:t>中期指标</w:t>
                  </w:r>
                </w:p>
              </w:tc>
              <w:tc>
                <w:tcPr>
                  <w:tcW w:w="2065" w:type="dxa"/>
                </w:tcPr>
                <w:p>
                  <w:pPr>
                    <w:pStyle w:val="12"/>
                    <w:spacing w:before="191" w:line="273" w:lineRule="auto"/>
                    <w:ind w:right="-4"/>
                    <w:rPr>
                      <w:sz w:val="18"/>
                      <w:szCs w:val="21"/>
                      <w:lang w:eastAsia="zh-CN"/>
                    </w:rPr>
                  </w:pPr>
                  <w:r>
                    <w:rPr>
                      <w:rFonts w:hint="eastAsia"/>
                      <w:sz w:val="18"/>
                      <w:szCs w:val="21"/>
                      <w:lang w:eastAsia="zh-CN"/>
                    </w:rPr>
                    <w:t>完成指标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50" w:type="dxa"/>
                </w:tcPr>
                <w:p>
                  <w:pPr>
                    <w:pStyle w:val="12"/>
                    <w:spacing w:before="191" w:line="273" w:lineRule="auto"/>
                    <w:ind w:right="-4"/>
                    <w:rPr>
                      <w:sz w:val="18"/>
                      <w:szCs w:val="21"/>
                      <w:lang w:eastAsia="zh-CN"/>
                    </w:rPr>
                  </w:pPr>
                  <w:r>
                    <w:rPr>
                      <w:rFonts w:hint="eastAsia"/>
                      <w:sz w:val="18"/>
                      <w:szCs w:val="21"/>
                      <w:lang w:eastAsia="zh-CN"/>
                    </w:rPr>
                    <w:t>靶材密度、抗弯折强度、平均晶粒尺寸、组分均匀性、靶材尺寸</w:t>
                  </w:r>
                </w:p>
              </w:tc>
              <w:tc>
                <w:tcPr>
                  <w:tcW w:w="2062" w:type="dxa"/>
                </w:tcPr>
                <w:p>
                  <w:pPr>
                    <w:pStyle w:val="12"/>
                    <w:spacing w:before="191" w:line="273" w:lineRule="auto"/>
                    <w:ind w:right="-4"/>
                    <w:rPr>
                      <w:sz w:val="18"/>
                      <w:szCs w:val="21"/>
                      <w:lang w:eastAsia="zh-CN"/>
                    </w:rPr>
                  </w:pPr>
                  <w:r>
                    <w:rPr>
                      <w:rFonts w:hint="eastAsia"/>
                      <w:sz w:val="18"/>
                      <w:szCs w:val="21"/>
                      <w:lang w:eastAsia="zh-CN"/>
                    </w:rPr>
                    <w:t>相对密度≥99%，平均晶粒尺寸≤10um，抗弯强度≥</w:t>
                  </w:r>
                  <w:r>
                    <w:rPr>
                      <w:sz w:val="18"/>
                      <w:szCs w:val="21"/>
                      <w:lang w:eastAsia="zh-CN"/>
                    </w:rPr>
                    <w:t>8</w:t>
                  </w:r>
                  <w:r>
                    <w:rPr>
                      <w:rFonts w:hint="eastAsia"/>
                      <w:sz w:val="18"/>
                      <w:szCs w:val="21"/>
                      <w:lang w:eastAsia="zh-CN"/>
                    </w:rPr>
                    <w:t>0Mpa，组分均匀性+</w:t>
                  </w:r>
                  <w:r>
                    <w:rPr>
                      <w:sz w:val="18"/>
                      <w:szCs w:val="21"/>
                      <w:lang w:eastAsia="zh-CN"/>
                    </w:rPr>
                    <w:t>/-0.5%</w:t>
                  </w:r>
                  <w:r>
                    <w:rPr>
                      <w:rFonts w:hint="eastAsia"/>
                      <w:sz w:val="18"/>
                      <w:szCs w:val="21"/>
                      <w:lang w:eastAsia="zh-CN"/>
                    </w:rPr>
                    <w:t>，单节靶筒长度4</w:t>
                  </w:r>
                  <w:r>
                    <w:rPr>
                      <w:sz w:val="18"/>
                      <w:szCs w:val="21"/>
                      <w:lang w:eastAsia="zh-CN"/>
                    </w:rPr>
                    <w:t>50</w:t>
                  </w:r>
                  <w:r>
                    <w:rPr>
                      <w:rFonts w:hint="eastAsia"/>
                      <w:sz w:val="18"/>
                      <w:szCs w:val="21"/>
                      <w:lang w:eastAsia="zh-CN"/>
                    </w:rPr>
                    <w:t>mm。</w:t>
                  </w:r>
                </w:p>
              </w:tc>
              <w:tc>
                <w:tcPr>
                  <w:tcW w:w="2061" w:type="dxa"/>
                </w:tcPr>
                <w:p>
                  <w:pPr>
                    <w:pStyle w:val="12"/>
                    <w:spacing w:before="191" w:line="273" w:lineRule="auto"/>
                    <w:ind w:right="-4"/>
                    <w:rPr>
                      <w:sz w:val="18"/>
                      <w:szCs w:val="21"/>
                      <w:lang w:eastAsia="zh-CN"/>
                    </w:rPr>
                  </w:pPr>
                  <w:r>
                    <w:rPr>
                      <w:rFonts w:hint="eastAsia"/>
                      <w:sz w:val="18"/>
                      <w:szCs w:val="21"/>
                      <w:lang w:eastAsia="zh-CN"/>
                    </w:rPr>
                    <w:t>无</w:t>
                  </w:r>
                </w:p>
              </w:tc>
              <w:tc>
                <w:tcPr>
                  <w:tcW w:w="2065" w:type="dxa"/>
                </w:tcPr>
                <w:p>
                  <w:pPr>
                    <w:pStyle w:val="12"/>
                    <w:spacing w:before="191" w:line="273" w:lineRule="auto"/>
                    <w:ind w:right="-4"/>
                    <w:rPr>
                      <w:sz w:val="18"/>
                      <w:szCs w:val="21"/>
                      <w:lang w:eastAsia="zh-CN"/>
                    </w:rPr>
                  </w:pPr>
                  <w:r>
                    <w:rPr>
                      <w:rFonts w:hint="eastAsia"/>
                      <w:sz w:val="18"/>
                      <w:szCs w:val="21"/>
                      <w:lang w:eastAsia="zh-CN"/>
                    </w:rPr>
                    <w:t>相对密度≥99</w:t>
                  </w:r>
                  <w:r>
                    <w:rPr>
                      <w:sz w:val="18"/>
                      <w:szCs w:val="21"/>
                      <w:lang w:eastAsia="zh-CN"/>
                    </w:rPr>
                    <w:t>.5</w:t>
                  </w:r>
                  <w:r>
                    <w:rPr>
                      <w:rFonts w:hint="eastAsia"/>
                      <w:sz w:val="18"/>
                      <w:szCs w:val="21"/>
                      <w:lang w:eastAsia="zh-CN"/>
                    </w:rPr>
                    <w:t>%，平均晶粒尺寸≤10um，抗弯强度≥</w:t>
                  </w:r>
                  <w:r>
                    <w:rPr>
                      <w:sz w:val="18"/>
                      <w:szCs w:val="21"/>
                      <w:lang w:eastAsia="zh-CN"/>
                    </w:rPr>
                    <w:t>10</w:t>
                  </w:r>
                  <w:r>
                    <w:rPr>
                      <w:rFonts w:hint="eastAsia"/>
                      <w:sz w:val="18"/>
                      <w:szCs w:val="21"/>
                      <w:lang w:eastAsia="zh-CN"/>
                    </w:rPr>
                    <w:t>0Mpa，组分均匀性+</w:t>
                  </w:r>
                  <w:r>
                    <w:rPr>
                      <w:sz w:val="18"/>
                      <w:szCs w:val="21"/>
                      <w:lang w:eastAsia="zh-CN"/>
                    </w:rPr>
                    <w:t>/-0.5%</w:t>
                  </w:r>
                  <w:r>
                    <w:rPr>
                      <w:rFonts w:hint="eastAsia"/>
                      <w:sz w:val="18"/>
                      <w:szCs w:val="21"/>
                      <w:lang w:eastAsia="zh-CN"/>
                    </w:rPr>
                    <w:t>，单节靶筒长度≥6</w:t>
                  </w:r>
                  <w:r>
                    <w:rPr>
                      <w:sz w:val="18"/>
                      <w:szCs w:val="21"/>
                      <w:lang w:eastAsia="zh-CN"/>
                    </w:rPr>
                    <w:t>40</w:t>
                  </w:r>
                  <w:r>
                    <w:rPr>
                      <w:rFonts w:hint="eastAsia"/>
                      <w:sz w:val="18"/>
                      <w:szCs w:val="21"/>
                      <w:lang w:eastAsia="zh-CN"/>
                    </w:rPr>
                    <w:t>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50" w:type="dxa"/>
                </w:tcPr>
                <w:p>
                  <w:pPr>
                    <w:pStyle w:val="12"/>
                    <w:spacing w:before="191" w:line="273" w:lineRule="auto"/>
                    <w:ind w:right="-4"/>
                    <w:rPr>
                      <w:sz w:val="18"/>
                      <w:szCs w:val="21"/>
                      <w:lang w:eastAsia="zh-CN"/>
                    </w:rPr>
                  </w:pPr>
                  <w:r>
                    <w:rPr>
                      <w:rFonts w:hint="eastAsia"/>
                      <w:sz w:val="18"/>
                      <w:szCs w:val="21"/>
                      <w:lang w:eastAsia="zh-CN"/>
                    </w:rPr>
                    <w:t>靶材制备</w:t>
                  </w:r>
                </w:p>
              </w:tc>
              <w:tc>
                <w:tcPr>
                  <w:tcW w:w="2062" w:type="dxa"/>
                </w:tcPr>
                <w:p>
                  <w:pPr>
                    <w:pStyle w:val="12"/>
                    <w:spacing w:before="191" w:line="273" w:lineRule="auto"/>
                    <w:ind w:right="-4"/>
                    <w:rPr>
                      <w:sz w:val="18"/>
                      <w:szCs w:val="21"/>
                      <w:lang w:eastAsia="zh-CN"/>
                    </w:rPr>
                  </w:pPr>
                  <w:r>
                    <w:rPr>
                      <w:rFonts w:hint="eastAsia"/>
                      <w:sz w:val="18"/>
                      <w:szCs w:val="21"/>
                      <w:lang w:eastAsia="zh-CN"/>
                    </w:rPr>
                    <w:t>G4.5 平面靶，器件迁移率~20cm2/Vs</w:t>
                  </w:r>
                </w:p>
              </w:tc>
              <w:tc>
                <w:tcPr>
                  <w:tcW w:w="2061" w:type="dxa"/>
                </w:tcPr>
                <w:p>
                  <w:pPr>
                    <w:pStyle w:val="12"/>
                    <w:spacing w:before="191" w:line="273" w:lineRule="auto"/>
                    <w:ind w:right="-4"/>
                    <w:rPr>
                      <w:sz w:val="18"/>
                      <w:szCs w:val="21"/>
                      <w:lang w:eastAsia="zh-CN"/>
                    </w:rPr>
                  </w:pPr>
                  <w:r>
                    <w:rPr>
                      <w:rFonts w:hint="eastAsia"/>
                      <w:sz w:val="18"/>
                      <w:szCs w:val="21"/>
                      <w:lang w:eastAsia="zh-CN"/>
                    </w:rPr>
                    <w:t>新型氧化物</w:t>
                  </w:r>
                  <w:r>
                    <w:rPr>
                      <w:sz w:val="18"/>
                      <w:szCs w:val="21"/>
                      <w:lang w:eastAsia="zh-CN"/>
                    </w:rPr>
                    <w:t xml:space="preserve">G2.5 </w:t>
                  </w:r>
                  <w:r>
                    <w:rPr>
                      <w:rFonts w:hint="eastAsia"/>
                      <w:sz w:val="18"/>
                      <w:szCs w:val="21"/>
                      <w:lang w:eastAsia="zh-CN"/>
                    </w:rPr>
                    <w:t>或以上平面靶产出，器件迁移率</w:t>
                  </w:r>
                  <w:r>
                    <w:rPr>
                      <w:rFonts w:ascii="TimesNewRomanPSMT" w:hAnsi="TimesNewRomanPSMT" w:cs="TimesNewRomanPSMT"/>
                      <w:sz w:val="18"/>
                      <w:szCs w:val="21"/>
                      <w:lang w:eastAsia="zh-CN"/>
                    </w:rPr>
                    <w:t>≥35</w:t>
                  </w:r>
                  <w:r>
                    <w:rPr>
                      <w:sz w:val="18"/>
                      <w:szCs w:val="21"/>
                      <w:lang w:eastAsia="zh-CN"/>
                    </w:rPr>
                    <w:t>cm</w:t>
                  </w:r>
                  <w:r>
                    <w:rPr>
                      <w:sz w:val="18"/>
                      <w:szCs w:val="14"/>
                      <w:vertAlign w:val="superscript"/>
                      <w:lang w:eastAsia="zh-CN"/>
                    </w:rPr>
                    <w:t>2</w:t>
                  </w:r>
                  <w:r>
                    <w:rPr>
                      <w:sz w:val="18"/>
                      <w:szCs w:val="21"/>
                      <w:lang w:eastAsia="zh-CN"/>
                    </w:rPr>
                    <w:t>/Vs</w:t>
                  </w:r>
                </w:p>
              </w:tc>
              <w:tc>
                <w:tcPr>
                  <w:tcW w:w="2065" w:type="dxa"/>
                </w:tcPr>
                <w:p>
                  <w:pPr>
                    <w:pStyle w:val="12"/>
                    <w:spacing w:before="191" w:line="273" w:lineRule="auto"/>
                    <w:ind w:right="-4"/>
                    <w:rPr>
                      <w:sz w:val="18"/>
                      <w:szCs w:val="21"/>
                      <w:lang w:eastAsia="zh-CN"/>
                    </w:rPr>
                  </w:pPr>
                  <w:r>
                    <w:rPr>
                      <w:rFonts w:hint="eastAsia"/>
                      <w:sz w:val="18"/>
                      <w:szCs w:val="21"/>
                      <w:lang w:eastAsia="zh-CN"/>
                    </w:rPr>
                    <w:t>新型氧化物</w:t>
                  </w:r>
                  <w:r>
                    <w:rPr>
                      <w:sz w:val="18"/>
                      <w:szCs w:val="21"/>
                      <w:lang w:eastAsia="zh-CN"/>
                    </w:rPr>
                    <w:t xml:space="preserve">G6 </w:t>
                  </w:r>
                  <w:r>
                    <w:rPr>
                      <w:rFonts w:hint="eastAsia"/>
                      <w:sz w:val="18"/>
                      <w:szCs w:val="21"/>
                      <w:lang w:eastAsia="zh-CN"/>
                    </w:rPr>
                    <w:t>平面靶、</w:t>
                  </w:r>
                  <w:r>
                    <w:rPr>
                      <w:sz w:val="18"/>
                      <w:szCs w:val="21"/>
                      <w:lang w:eastAsia="zh-CN"/>
                    </w:rPr>
                    <w:t xml:space="preserve">G8.5 </w:t>
                  </w:r>
                  <w:r>
                    <w:rPr>
                      <w:rFonts w:hint="eastAsia"/>
                      <w:sz w:val="18"/>
                      <w:szCs w:val="21"/>
                      <w:lang w:eastAsia="zh-CN"/>
                    </w:rPr>
                    <w:t>旋转靶产出，器件迁移率</w:t>
                  </w:r>
                  <w:r>
                    <w:rPr>
                      <w:sz w:val="18"/>
                      <w:szCs w:val="21"/>
                      <w:lang w:eastAsia="zh-CN"/>
                    </w:rPr>
                    <w:t>&gt;40cm</w:t>
                  </w:r>
                  <w:r>
                    <w:rPr>
                      <w:sz w:val="18"/>
                      <w:szCs w:val="14"/>
                      <w:vertAlign w:val="superscript"/>
                      <w:lang w:eastAsia="zh-CN"/>
                    </w:rPr>
                    <w:t>2</w:t>
                  </w:r>
                  <w:r>
                    <w:rPr>
                      <w:sz w:val="18"/>
                      <w:szCs w:val="21"/>
                      <w:lang w:eastAsia="zh-CN"/>
                    </w:rPr>
                    <w:t>/Vs</w:t>
                  </w:r>
                </w:p>
              </w:tc>
            </w:tr>
          </w:tbl>
          <w:p>
            <w:pPr>
              <w:spacing w:line="360" w:lineRule="auto"/>
              <w:ind w:left="110" w:leftChars="50" w:right="110" w:rightChars="50" w:firstLine="420" w:firstLineChars="200"/>
              <w:jc w:val="both"/>
              <w:rPr>
                <w:sz w:val="21"/>
                <w:szCs w:val="21"/>
                <w:lang w:eastAsia="zh-CN"/>
              </w:rPr>
            </w:pPr>
            <w:r>
              <w:rPr>
                <w:rFonts w:hint="eastAsia"/>
                <w:sz w:val="21"/>
                <w:szCs w:val="21"/>
                <w:lang w:eastAsia="zh-CN"/>
              </w:rPr>
              <w:t>本项目将在全产业链上实现从原材料铟锭、多元粉体制备、大尺寸靶材成型烧结加工到高世代线高迁移率靶材工程化和产业化建设，最终建成一条年产100吨新型金属氧化物半导体靶材产线。主要设施设备及配套条件如下。</w:t>
            </w:r>
          </w:p>
          <w:tbl>
            <w:tblPr>
              <w:tblStyle w:val="7"/>
              <w:tblW w:w="8240" w:type="dxa"/>
              <w:tblInd w:w="0" w:type="dxa"/>
              <w:tblLayout w:type="fixed"/>
              <w:tblCellMar>
                <w:top w:w="0" w:type="dxa"/>
                <w:left w:w="108" w:type="dxa"/>
                <w:bottom w:w="0" w:type="dxa"/>
                <w:right w:w="108" w:type="dxa"/>
              </w:tblCellMar>
            </w:tblPr>
            <w:tblGrid>
              <w:gridCol w:w="3680"/>
              <w:gridCol w:w="1520"/>
              <w:gridCol w:w="1520"/>
              <w:gridCol w:w="1520"/>
            </w:tblGrid>
            <w:tr>
              <w:tblPrEx>
                <w:tblCellMar>
                  <w:top w:w="0" w:type="dxa"/>
                  <w:left w:w="108" w:type="dxa"/>
                  <w:bottom w:w="0" w:type="dxa"/>
                  <w:right w:w="108" w:type="dxa"/>
                </w:tblCellMar>
              </w:tblPrEx>
              <w:trPr>
                <w:trHeight w:val="300" w:hRule="atLeast"/>
              </w:trPr>
              <w:tc>
                <w:tcPr>
                  <w:tcW w:w="3680" w:type="dxa"/>
                  <w:vMerge w:val="restart"/>
                  <w:tcBorders>
                    <w:top w:val="single" w:color="auto" w:sz="8" w:space="0"/>
                    <w:left w:val="single" w:color="auto" w:sz="4" w:space="0"/>
                    <w:bottom w:val="single" w:color="auto" w:sz="4" w:space="0"/>
                    <w:right w:val="single" w:color="auto" w:sz="4" w:space="0"/>
                  </w:tcBorders>
                  <w:shd w:val="clear" w:color="000000" w:fill="D0CECE"/>
                  <w:vAlign w:val="center"/>
                </w:tcPr>
                <w:p>
                  <w:pPr>
                    <w:jc w:val="center"/>
                    <w:rPr>
                      <w:rFonts w:ascii="仿宋" w:hAnsi="仿宋" w:eastAsia="仿宋"/>
                      <w:b/>
                      <w:bCs/>
                      <w:color w:val="000000"/>
                      <w:sz w:val="18"/>
                      <w:szCs w:val="18"/>
                    </w:rPr>
                  </w:pPr>
                  <w:r>
                    <w:rPr>
                      <w:rFonts w:hint="eastAsia" w:ascii="仿宋" w:hAnsi="仿宋" w:eastAsia="仿宋"/>
                      <w:b/>
                      <w:bCs/>
                      <w:color w:val="000000"/>
                      <w:sz w:val="18"/>
                      <w:szCs w:val="18"/>
                    </w:rPr>
                    <w:t>设备名称</w:t>
                  </w:r>
                </w:p>
              </w:tc>
              <w:tc>
                <w:tcPr>
                  <w:tcW w:w="1520" w:type="dxa"/>
                  <w:vMerge w:val="restart"/>
                  <w:tcBorders>
                    <w:top w:val="single" w:color="auto" w:sz="8" w:space="0"/>
                    <w:left w:val="single" w:color="auto" w:sz="4" w:space="0"/>
                    <w:bottom w:val="single" w:color="auto" w:sz="4" w:space="0"/>
                    <w:right w:val="single" w:color="auto" w:sz="4" w:space="0"/>
                  </w:tcBorders>
                  <w:shd w:val="clear" w:color="000000" w:fill="D0CECE"/>
                  <w:vAlign w:val="center"/>
                </w:tcPr>
                <w:p>
                  <w:pPr>
                    <w:jc w:val="center"/>
                    <w:rPr>
                      <w:rFonts w:ascii="Times New Roman" w:hAnsi="Times New Roman" w:eastAsia="等线" w:cs="Times New Roman"/>
                      <w:b/>
                      <w:bCs/>
                      <w:color w:val="000000"/>
                      <w:sz w:val="18"/>
                      <w:szCs w:val="18"/>
                    </w:rPr>
                  </w:pPr>
                  <w:r>
                    <w:rPr>
                      <w:rFonts w:hint="eastAsia" w:ascii="仿宋" w:hAnsi="仿宋" w:eastAsia="仿宋" w:cs="Times New Roman"/>
                      <w:b/>
                      <w:bCs/>
                      <w:color w:val="000000"/>
                      <w:sz w:val="18"/>
                      <w:szCs w:val="18"/>
                    </w:rPr>
                    <w:t>数量</w:t>
                  </w:r>
                </w:p>
              </w:tc>
              <w:tc>
                <w:tcPr>
                  <w:tcW w:w="1520" w:type="dxa"/>
                  <w:vMerge w:val="restart"/>
                  <w:tcBorders>
                    <w:top w:val="single" w:color="auto" w:sz="8" w:space="0"/>
                    <w:left w:val="single" w:color="auto" w:sz="4" w:space="0"/>
                    <w:bottom w:val="single" w:color="auto" w:sz="4" w:space="0"/>
                    <w:right w:val="single" w:color="auto" w:sz="4" w:space="0"/>
                  </w:tcBorders>
                  <w:shd w:val="clear" w:color="000000" w:fill="D0CECE"/>
                  <w:vAlign w:val="center"/>
                </w:tcPr>
                <w:p>
                  <w:pPr>
                    <w:jc w:val="center"/>
                    <w:rPr>
                      <w:rFonts w:ascii="Times New Roman" w:hAnsi="Times New Roman" w:eastAsia="等线" w:cs="Times New Roman"/>
                      <w:b/>
                      <w:bCs/>
                      <w:color w:val="000000"/>
                      <w:sz w:val="18"/>
                      <w:szCs w:val="18"/>
                    </w:rPr>
                  </w:pPr>
                  <w:r>
                    <w:rPr>
                      <w:rFonts w:hint="eastAsia" w:ascii="仿宋" w:hAnsi="仿宋" w:eastAsia="仿宋" w:cs="Times New Roman"/>
                      <w:b/>
                      <w:bCs/>
                      <w:color w:val="000000"/>
                      <w:sz w:val="18"/>
                      <w:szCs w:val="18"/>
                    </w:rPr>
                    <w:t>单价（万元</w:t>
                  </w:r>
                  <w:r>
                    <w:rPr>
                      <w:rFonts w:ascii="Times New Roman" w:hAnsi="Times New Roman" w:eastAsia="等线" w:cs="Times New Roman"/>
                      <w:b/>
                      <w:bCs/>
                      <w:color w:val="000000"/>
                      <w:sz w:val="18"/>
                      <w:szCs w:val="18"/>
                    </w:rPr>
                    <w:t>/</w:t>
                  </w:r>
                  <w:r>
                    <w:rPr>
                      <w:rFonts w:hint="eastAsia" w:ascii="仿宋" w:hAnsi="仿宋" w:eastAsia="仿宋" w:cs="Times New Roman"/>
                      <w:b/>
                      <w:bCs/>
                      <w:color w:val="000000"/>
                      <w:sz w:val="18"/>
                      <w:szCs w:val="18"/>
                    </w:rPr>
                    <w:t>件）</w:t>
                  </w:r>
                </w:p>
              </w:tc>
              <w:tc>
                <w:tcPr>
                  <w:tcW w:w="1520" w:type="dxa"/>
                  <w:vMerge w:val="restart"/>
                  <w:tcBorders>
                    <w:top w:val="single" w:color="auto" w:sz="8" w:space="0"/>
                    <w:left w:val="single" w:color="auto" w:sz="4" w:space="0"/>
                    <w:bottom w:val="single" w:color="auto" w:sz="4" w:space="0"/>
                    <w:right w:val="single" w:color="auto" w:sz="4" w:space="0"/>
                  </w:tcBorders>
                  <w:shd w:val="clear" w:color="000000" w:fill="D0CECE"/>
                  <w:vAlign w:val="center"/>
                </w:tcPr>
                <w:p>
                  <w:pPr>
                    <w:jc w:val="center"/>
                    <w:rPr>
                      <w:rFonts w:ascii="仿宋" w:hAnsi="仿宋" w:eastAsia="仿宋"/>
                      <w:b/>
                      <w:bCs/>
                      <w:color w:val="000000"/>
                      <w:sz w:val="18"/>
                      <w:szCs w:val="18"/>
                    </w:rPr>
                  </w:pPr>
                  <w:r>
                    <w:rPr>
                      <w:rFonts w:hint="eastAsia" w:ascii="仿宋" w:hAnsi="仿宋" w:eastAsia="仿宋"/>
                      <w:b/>
                      <w:bCs/>
                      <w:color w:val="000000"/>
                      <w:sz w:val="18"/>
                      <w:szCs w:val="18"/>
                    </w:rPr>
                    <w:t>总价</w:t>
                  </w:r>
                  <w:r>
                    <w:rPr>
                      <w:rFonts w:hint="eastAsia" w:ascii="仿宋" w:hAnsi="仿宋" w:eastAsia="仿宋"/>
                      <w:b/>
                      <w:bCs/>
                      <w:color w:val="000000"/>
                      <w:sz w:val="18"/>
                      <w:szCs w:val="18"/>
                    </w:rPr>
                    <w:br w:type="textWrapping"/>
                  </w:r>
                  <w:r>
                    <w:rPr>
                      <w:rFonts w:hint="eastAsia" w:ascii="仿宋" w:hAnsi="仿宋" w:eastAsia="仿宋"/>
                      <w:b/>
                      <w:bCs/>
                      <w:color w:val="000000"/>
                      <w:sz w:val="18"/>
                      <w:szCs w:val="18"/>
                    </w:rPr>
                    <w:t>（万元）</w:t>
                  </w:r>
                </w:p>
              </w:tc>
            </w:tr>
            <w:tr>
              <w:tblPrEx>
                <w:tblCellMar>
                  <w:top w:w="0" w:type="dxa"/>
                  <w:left w:w="108" w:type="dxa"/>
                  <w:bottom w:w="0" w:type="dxa"/>
                  <w:right w:w="108" w:type="dxa"/>
                </w:tblCellMar>
              </w:tblPrEx>
              <w:trPr>
                <w:trHeight w:val="300" w:hRule="atLeast"/>
              </w:trPr>
              <w:tc>
                <w:tcPr>
                  <w:tcW w:w="3680" w:type="dxa"/>
                  <w:vMerge w:val="continue"/>
                  <w:tcBorders>
                    <w:top w:val="single" w:color="auto" w:sz="8" w:space="0"/>
                    <w:left w:val="single" w:color="auto" w:sz="4" w:space="0"/>
                    <w:bottom w:val="single" w:color="auto" w:sz="4" w:space="0"/>
                    <w:right w:val="single" w:color="auto" w:sz="4" w:space="0"/>
                  </w:tcBorders>
                  <w:vAlign w:val="center"/>
                </w:tcPr>
                <w:p>
                  <w:pPr>
                    <w:rPr>
                      <w:rFonts w:ascii="仿宋" w:hAnsi="仿宋" w:eastAsia="仿宋"/>
                      <w:b/>
                      <w:bCs/>
                      <w:color w:val="000000"/>
                      <w:sz w:val="18"/>
                      <w:szCs w:val="18"/>
                    </w:rPr>
                  </w:pPr>
                </w:p>
              </w:tc>
              <w:tc>
                <w:tcPr>
                  <w:tcW w:w="1520" w:type="dxa"/>
                  <w:vMerge w:val="continue"/>
                  <w:tcBorders>
                    <w:top w:val="single" w:color="auto" w:sz="8" w:space="0"/>
                    <w:left w:val="single" w:color="auto" w:sz="4" w:space="0"/>
                    <w:bottom w:val="single" w:color="auto" w:sz="4" w:space="0"/>
                    <w:right w:val="single" w:color="auto" w:sz="4" w:space="0"/>
                  </w:tcBorders>
                  <w:vAlign w:val="center"/>
                </w:tcPr>
                <w:p>
                  <w:pPr>
                    <w:rPr>
                      <w:rFonts w:ascii="Times New Roman" w:hAnsi="Times New Roman" w:eastAsia="等线" w:cs="Times New Roman"/>
                      <w:b/>
                      <w:bCs/>
                      <w:color w:val="000000"/>
                      <w:sz w:val="18"/>
                      <w:szCs w:val="18"/>
                    </w:rPr>
                  </w:pPr>
                </w:p>
              </w:tc>
              <w:tc>
                <w:tcPr>
                  <w:tcW w:w="1520" w:type="dxa"/>
                  <w:vMerge w:val="continue"/>
                  <w:tcBorders>
                    <w:top w:val="single" w:color="auto" w:sz="8" w:space="0"/>
                    <w:left w:val="single" w:color="auto" w:sz="4" w:space="0"/>
                    <w:bottom w:val="single" w:color="auto" w:sz="4" w:space="0"/>
                    <w:right w:val="single" w:color="auto" w:sz="4" w:space="0"/>
                  </w:tcBorders>
                  <w:vAlign w:val="center"/>
                </w:tcPr>
                <w:p>
                  <w:pPr>
                    <w:rPr>
                      <w:rFonts w:ascii="Times New Roman" w:hAnsi="Times New Roman" w:eastAsia="等线" w:cs="Times New Roman"/>
                      <w:b/>
                      <w:bCs/>
                      <w:color w:val="000000"/>
                      <w:sz w:val="18"/>
                      <w:szCs w:val="18"/>
                    </w:rPr>
                  </w:pPr>
                </w:p>
              </w:tc>
              <w:tc>
                <w:tcPr>
                  <w:tcW w:w="1520" w:type="dxa"/>
                  <w:vMerge w:val="continue"/>
                  <w:tcBorders>
                    <w:top w:val="single" w:color="auto" w:sz="8" w:space="0"/>
                    <w:left w:val="single" w:color="auto" w:sz="4" w:space="0"/>
                    <w:bottom w:val="single" w:color="auto" w:sz="4" w:space="0"/>
                    <w:right w:val="single" w:color="auto" w:sz="4" w:space="0"/>
                  </w:tcBorders>
                  <w:vAlign w:val="center"/>
                </w:tcPr>
                <w:p>
                  <w:pPr>
                    <w:rPr>
                      <w:rFonts w:ascii="仿宋" w:hAnsi="仿宋" w:eastAsia="仿宋"/>
                      <w:b/>
                      <w:bCs/>
                      <w:color w:val="000000"/>
                      <w:sz w:val="18"/>
                      <w:szCs w:val="18"/>
                    </w:rPr>
                  </w:pPr>
                </w:p>
              </w:tc>
            </w:tr>
            <w:tr>
              <w:tblPrEx>
                <w:tblCellMar>
                  <w:top w:w="0" w:type="dxa"/>
                  <w:left w:w="108" w:type="dxa"/>
                  <w:bottom w:w="0" w:type="dxa"/>
                  <w:right w:w="108" w:type="dxa"/>
                </w:tblCellMar>
              </w:tblPrEx>
              <w:trPr>
                <w:trHeight w:val="300" w:hRule="atLeast"/>
              </w:trPr>
              <w:tc>
                <w:tcPr>
                  <w:tcW w:w="3680" w:type="dxa"/>
                  <w:tcBorders>
                    <w:top w:val="nil"/>
                    <w:left w:val="single" w:color="auto" w:sz="4" w:space="0"/>
                    <w:bottom w:val="single" w:color="auto" w:sz="4" w:space="0"/>
                    <w:right w:val="single" w:color="auto" w:sz="4" w:space="0"/>
                  </w:tcBorders>
                  <w:shd w:val="clear" w:color="auto" w:fill="FFFFFF" w:themeFill="background1"/>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砂磨机</w:t>
                  </w:r>
                </w:p>
              </w:tc>
              <w:tc>
                <w:tcPr>
                  <w:tcW w:w="1520" w:type="dxa"/>
                  <w:tcBorders>
                    <w:top w:val="nil"/>
                    <w:left w:val="nil"/>
                    <w:bottom w:val="single" w:color="auto" w:sz="4" w:space="0"/>
                    <w:right w:val="single" w:color="auto" w:sz="4" w:space="0"/>
                  </w:tcBorders>
                  <w:shd w:val="clear" w:color="auto" w:fill="FFFFFF" w:themeFill="background1"/>
                  <w:vAlign w:val="center"/>
                </w:tcPr>
                <w:p>
                  <w:pPr>
                    <w:jc w:val="center"/>
                    <w:rPr>
                      <w:rFonts w:ascii="Times New Roman" w:hAnsi="Times New Roman" w:eastAsia="等线" w:cs="Times New Roman"/>
                      <w:bCs/>
                      <w:sz w:val="20"/>
                      <w:szCs w:val="20"/>
                    </w:rPr>
                  </w:pPr>
                  <w:r>
                    <w:rPr>
                      <w:rFonts w:ascii="Times New Roman" w:hAnsi="Times New Roman" w:eastAsia="等线" w:cs="Times New Roman"/>
                      <w:bCs/>
                      <w:sz w:val="20"/>
                      <w:szCs w:val="20"/>
                    </w:rPr>
                    <w:t xml:space="preserve">2 </w:t>
                  </w:r>
                </w:p>
              </w:tc>
              <w:tc>
                <w:tcPr>
                  <w:tcW w:w="1520" w:type="dxa"/>
                  <w:tcBorders>
                    <w:top w:val="nil"/>
                    <w:left w:val="nil"/>
                    <w:bottom w:val="single" w:color="auto" w:sz="4" w:space="0"/>
                    <w:right w:val="single" w:color="auto" w:sz="4" w:space="0"/>
                  </w:tcBorders>
                  <w:shd w:val="clear" w:color="auto" w:fill="FFFFFF" w:themeFill="background1"/>
                  <w:vAlign w:val="center"/>
                </w:tcPr>
                <w:p>
                  <w:pPr>
                    <w:jc w:val="center"/>
                    <w:rPr>
                      <w:rFonts w:ascii="Times New Roman" w:hAnsi="Times New Roman" w:eastAsia="等线" w:cs="Times New Roman"/>
                      <w:bCs/>
                      <w:sz w:val="20"/>
                      <w:szCs w:val="20"/>
                    </w:rPr>
                  </w:pPr>
                  <w:r>
                    <w:rPr>
                      <w:rFonts w:ascii="Times New Roman" w:hAnsi="Times New Roman" w:eastAsia="等线" w:cs="Times New Roman"/>
                      <w:bCs/>
                      <w:sz w:val="20"/>
                      <w:szCs w:val="20"/>
                    </w:rPr>
                    <w:t xml:space="preserve">34.1 </w:t>
                  </w:r>
                </w:p>
              </w:tc>
              <w:tc>
                <w:tcPr>
                  <w:tcW w:w="1520"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等线" w:cs="Times New Roman"/>
                      <w:sz w:val="18"/>
                      <w:szCs w:val="18"/>
                    </w:rPr>
                  </w:pPr>
                  <w:r>
                    <w:rPr>
                      <w:rFonts w:ascii="Times New Roman" w:hAnsi="Times New Roman" w:eastAsia="等线" w:cs="Times New Roman"/>
                      <w:sz w:val="18"/>
                      <w:szCs w:val="18"/>
                    </w:rPr>
                    <w:t xml:space="preserve">68.2 </w:t>
                  </w:r>
                </w:p>
              </w:tc>
            </w:tr>
            <w:tr>
              <w:tblPrEx>
                <w:tblCellMar>
                  <w:top w:w="0" w:type="dxa"/>
                  <w:left w:w="108" w:type="dxa"/>
                  <w:bottom w:w="0" w:type="dxa"/>
                  <w:right w:w="108" w:type="dxa"/>
                </w:tblCellMar>
              </w:tblPrEx>
              <w:trPr>
                <w:trHeight w:val="300" w:hRule="atLeast"/>
              </w:trPr>
              <w:tc>
                <w:tcPr>
                  <w:tcW w:w="3680" w:type="dxa"/>
                  <w:tcBorders>
                    <w:top w:val="nil"/>
                    <w:left w:val="single" w:color="auto" w:sz="4" w:space="0"/>
                    <w:bottom w:val="single" w:color="auto" w:sz="4" w:space="0"/>
                    <w:right w:val="single" w:color="auto" w:sz="4" w:space="0"/>
                  </w:tcBorders>
                  <w:shd w:val="clear" w:color="auto" w:fill="FFFFFF" w:themeFill="background1"/>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乳化机</w:t>
                  </w:r>
                </w:p>
              </w:tc>
              <w:tc>
                <w:tcPr>
                  <w:tcW w:w="1520" w:type="dxa"/>
                  <w:tcBorders>
                    <w:top w:val="nil"/>
                    <w:left w:val="nil"/>
                    <w:bottom w:val="single" w:color="auto" w:sz="4" w:space="0"/>
                    <w:right w:val="single" w:color="auto" w:sz="4" w:space="0"/>
                  </w:tcBorders>
                  <w:shd w:val="clear" w:color="auto" w:fill="FFFFFF" w:themeFill="background1"/>
                  <w:vAlign w:val="center"/>
                </w:tcPr>
                <w:p>
                  <w:pPr>
                    <w:jc w:val="center"/>
                    <w:rPr>
                      <w:rFonts w:ascii="Times New Roman" w:hAnsi="Times New Roman" w:eastAsia="等线" w:cs="Times New Roman"/>
                      <w:bCs/>
                      <w:sz w:val="20"/>
                      <w:szCs w:val="20"/>
                    </w:rPr>
                  </w:pPr>
                  <w:r>
                    <w:rPr>
                      <w:rFonts w:ascii="Times New Roman" w:hAnsi="Times New Roman" w:eastAsia="等线" w:cs="Times New Roman"/>
                      <w:bCs/>
                      <w:sz w:val="20"/>
                      <w:szCs w:val="20"/>
                    </w:rPr>
                    <w:t xml:space="preserve">2 </w:t>
                  </w:r>
                </w:p>
              </w:tc>
              <w:tc>
                <w:tcPr>
                  <w:tcW w:w="1520" w:type="dxa"/>
                  <w:tcBorders>
                    <w:top w:val="nil"/>
                    <w:left w:val="nil"/>
                    <w:bottom w:val="single" w:color="auto" w:sz="4" w:space="0"/>
                    <w:right w:val="single" w:color="auto" w:sz="4" w:space="0"/>
                  </w:tcBorders>
                  <w:shd w:val="clear" w:color="auto" w:fill="FFFFFF" w:themeFill="background1"/>
                  <w:vAlign w:val="center"/>
                </w:tcPr>
                <w:p>
                  <w:pPr>
                    <w:jc w:val="center"/>
                    <w:rPr>
                      <w:rFonts w:ascii="Times New Roman" w:hAnsi="Times New Roman" w:eastAsia="等线" w:cs="Times New Roman"/>
                      <w:bCs/>
                      <w:sz w:val="20"/>
                      <w:szCs w:val="20"/>
                    </w:rPr>
                  </w:pPr>
                  <w:r>
                    <w:rPr>
                      <w:rFonts w:ascii="Times New Roman" w:hAnsi="Times New Roman" w:eastAsia="等线" w:cs="Times New Roman"/>
                      <w:bCs/>
                      <w:sz w:val="20"/>
                      <w:szCs w:val="20"/>
                    </w:rPr>
                    <w:t xml:space="preserve">22.9 </w:t>
                  </w:r>
                </w:p>
              </w:tc>
              <w:tc>
                <w:tcPr>
                  <w:tcW w:w="1520"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等线" w:cs="Times New Roman"/>
                      <w:sz w:val="18"/>
                      <w:szCs w:val="18"/>
                    </w:rPr>
                  </w:pPr>
                  <w:r>
                    <w:rPr>
                      <w:rFonts w:ascii="Times New Roman" w:hAnsi="Times New Roman" w:eastAsia="等线" w:cs="Times New Roman"/>
                      <w:sz w:val="18"/>
                      <w:szCs w:val="18"/>
                    </w:rPr>
                    <w:t xml:space="preserve">45.8 </w:t>
                  </w:r>
                </w:p>
              </w:tc>
            </w:tr>
            <w:tr>
              <w:tblPrEx>
                <w:tblCellMar>
                  <w:top w:w="0" w:type="dxa"/>
                  <w:left w:w="108" w:type="dxa"/>
                  <w:bottom w:w="0" w:type="dxa"/>
                  <w:right w:w="108" w:type="dxa"/>
                </w:tblCellMar>
              </w:tblPrEx>
              <w:trPr>
                <w:trHeight w:val="300" w:hRule="atLeast"/>
              </w:trPr>
              <w:tc>
                <w:tcPr>
                  <w:tcW w:w="3680" w:type="dxa"/>
                  <w:tcBorders>
                    <w:top w:val="nil"/>
                    <w:left w:val="single" w:color="auto" w:sz="4" w:space="0"/>
                    <w:bottom w:val="single" w:color="auto" w:sz="4" w:space="0"/>
                    <w:right w:val="single" w:color="auto" w:sz="4" w:space="0"/>
                  </w:tcBorders>
                  <w:shd w:val="clear" w:color="auto" w:fill="FFFFFF" w:themeFill="background1"/>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冷</w:t>
                  </w:r>
                  <w:r>
                    <w:rPr>
                      <w:rFonts w:hint="eastAsia" w:asciiTheme="minorEastAsia" w:hAnsiTheme="minorEastAsia" w:eastAsiaTheme="minorEastAsia" w:cstheme="minorEastAsia"/>
                      <w:sz w:val="18"/>
                      <w:szCs w:val="18"/>
                      <w:lang w:eastAsia="zh-CN"/>
                    </w:rPr>
                    <w:t>冻机组</w:t>
                  </w:r>
                </w:p>
              </w:tc>
              <w:tc>
                <w:tcPr>
                  <w:tcW w:w="1520" w:type="dxa"/>
                  <w:tcBorders>
                    <w:top w:val="nil"/>
                    <w:left w:val="nil"/>
                    <w:bottom w:val="single" w:color="auto" w:sz="4" w:space="0"/>
                    <w:right w:val="single" w:color="auto" w:sz="4" w:space="0"/>
                  </w:tcBorders>
                  <w:shd w:val="clear" w:color="auto" w:fill="FFFFFF" w:themeFill="background1"/>
                  <w:vAlign w:val="center"/>
                </w:tcPr>
                <w:p>
                  <w:pPr>
                    <w:jc w:val="center"/>
                    <w:rPr>
                      <w:rFonts w:ascii="Times New Roman" w:hAnsi="Times New Roman" w:eastAsia="等线" w:cs="Times New Roman"/>
                      <w:bCs/>
                      <w:sz w:val="20"/>
                      <w:szCs w:val="20"/>
                    </w:rPr>
                  </w:pPr>
                  <w:r>
                    <w:rPr>
                      <w:rFonts w:ascii="Times New Roman" w:hAnsi="Times New Roman" w:eastAsia="等线" w:cs="Times New Roman"/>
                      <w:bCs/>
                      <w:sz w:val="20"/>
                      <w:szCs w:val="20"/>
                    </w:rPr>
                    <w:t xml:space="preserve">1 </w:t>
                  </w:r>
                </w:p>
              </w:tc>
              <w:tc>
                <w:tcPr>
                  <w:tcW w:w="1520" w:type="dxa"/>
                  <w:tcBorders>
                    <w:top w:val="nil"/>
                    <w:left w:val="nil"/>
                    <w:bottom w:val="single" w:color="auto" w:sz="4" w:space="0"/>
                    <w:right w:val="single" w:color="auto" w:sz="4" w:space="0"/>
                  </w:tcBorders>
                  <w:shd w:val="clear" w:color="auto" w:fill="FFFFFF" w:themeFill="background1"/>
                  <w:vAlign w:val="center"/>
                </w:tcPr>
                <w:p>
                  <w:pPr>
                    <w:jc w:val="center"/>
                    <w:rPr>
                      <w:rFonts w:ascii="Times New Roman" w:hAnsi="Times New Roman" w:eastAsia="等线" w:cs="Times New Roman"/>
                      <w:bCs/>
                      <w:sz w:val="20"/>
                      <w:szCs w:val="20"/>
                    </w:rPr>
                  </w:pPr>
                  <w:r>
                    <w:rPr>
                      <w:rFonts w:ascii="Times New Roman" w:hAnsi="Times New Roman" w:eastAsia="等线" w:cs="Times New Roman"/>
                      <w:bCs/>
                      <w:sz w:val="20"/>
                      <w:szCs w:val="20"/>
                    </w:rPr>
                    <w:t xml:space="preserve">10.0 </w:t>
                  </w:r>
                </w:p>
              </w:tc>
              <w:tc>
                <w:tcPr>
                  <w:tcW w:w="1520"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等线" w:cs="Times New Roman"/>
                      <w:sz w:val="18"/>
                      <w:szCs w:val="18"/>
                    </w:rPr>
                  </w:pPr>
                  <w:r>
                    <w:rPr>
                      <w:rFonts w:ascii="Times New Roman" w:hAnsi="Times New Roman" w:eastAsia="等线" w:cs="Times New Roman"/>
                      <w:sz w:val="18"/>
                      <w:szCs w:val="18"/>
                    </w:rPr>
                    <w:t xml:space="preserve">10.0 </w:t>
                  </w:r>
                </w:p>
              </w:tc>
            </w:tr>
            <w:tr>
              <w:tblPrEx>
                <w:tblCellMar>
                  <w:top w:w="0" w:type="dxa"/>
                  <w:left w:w="108" w:type="dxa"/>
                  <w:bottom w:w="0" w:type="dxa"/>
                  <w:right w:w="108" w:type="dxa"/>
                </w:tblCellMar>
              </w:tblPrEx>
              <w:trPr>
                <w:trHeight w:val="300" w:hRule="atLeast"/>
              </w:trPr>
              <w:tc>
                <w:tcPr>
                  <w:tcW w:w="3680" w:type="dxa"/>
                  <w:tcBorders>
                    <w:top w:val="nil"/>
                    <w:left w:val="single" w:color="auto" w:sz="4" w:space="0"/>
                    <w:bottom w:val="single" w:color="auto" w:sz="4" w:space="0"/>
                    <w:right w:val="single" w:color="auto" w:sz="4" w:space="0"/>
                  </w:tcBorders>
                  <w:shd w:val="clear" w:color="auto" w:fill="FFFFFF" w:themeFill="background1"/>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喷雾干燥机</w:t>
                  </w:r>
                </w:p>
              </w:tc>
              <w:tc>
                <w:tcPr>
                  <w:tcW w:w="1520" w:type="dxa"/>
                  <w:tcBorders>
                    <w:top w:val="nil"/>
                    <w:left w:val="nil"/>
                    <w:bottom w:val="single" w:color="auto" w:sz="4" w:space="0"/>
                    <w:right w:val="single" w:color="auto" w:sz="4" w:space="0"/>
                  </w:tcBorders>
                  <w:shd w:val="clear" w:color="auto" w:fill="FFFFFF" w:themeFill="background1"/>
                  <w:vAlign w:val="center"/>
                </w:tcPr>
                <w:p>
                  <w:pPr>
                    <w:jc w:val="center"/>
                    <w:rPr>
                      <w:rFonts w:ascii="Times New Roman" w:hAnsi="Times New Roman" w:eastAsia="等线" w:cs="Times New Roman"/>
                      <w:bCs/>
                      <w:sz w:val="20"/>
                      <w:szCs w:val="20"/>
                    </w:rPr>
                  </w:pPr>
                  <w:r>
                    <w:rPr>
                      <w:rFonts w:ascii="Times New Roman" w:hAnsi="Times New Roman" w:eastAsia="等线" w:cs="Times New Roman"/>
                      <w:bCs/>
                      <w:sz w:val="20"/>
                      <w:szCs w:val="20"/>
                    </w:rPr>
                    <w:t xml:space="preserve">1 </w:t>
                  </w:r>
                </w:p>
              </w:tc>
              <w:tc>
                <w:tcPr>
                  <w:tcW w:w="1520" w:type="dxa"/>
                  <w:tcBorders>
                    <w:top w:val="nil"/>
                    <w:left w:val="nil"/>
                    <w:bottom w:val="single" w:color="auto" w:sz="4" w:space="0"/>
                    <w:right w:val="single" w:color="auto" w:sz="4" w:space="0"/>
                  </w:tcBorders>
                  <w:shd w:val="clear" w:color="auto" w:fill="FFFFFF" w:themeFill="background1"/>
                  <w:vAlign w:val="center"/>
                </w:tcPr>
                <w:p>
                  <w:pPr>
                    <w:jc w:val="center"/>
                    <w:rPr>
                      <w:rFonts w:ascii="Times New Roman" w:hAnsi="Times New Roman" w:eastAsia="等线" w:cs="Times New Roman"/>
                      <w:bCs/>
                      <w:sz w:val="20"/>
                      <w:szCs w:val="20"/>
                    </w:rPr>
                  </w:pPr>
                  <w:r>
                    <w:rPr>
                      <w:rFonts w:ascii="Times New Roman" w:hAnsi="Times New Roman" w:eastAsia="等线" w:cs="Times New Roman"/>
                      <w:bCs/>
                      <w:sz w:val="20"/>
                      <w:szCs w:val="20"/>
                    </w:rPr>
                    <w:t xml:space="preserve">130.3 </w:t>
                  </w:r>
                </w:p>
              </w:tc>
              <w:tc>
                <w:tcPr>
                  <w:tcW w:w="1520"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等线" w:cs="Times New Roman"/>
                      <w:sz w:val="18"/>
                      <w:szCs w:val="18"/>
                    </w:rPr>
                  </w:pPr>
                  <w:r>
                    <w:rPr>
                      <w:rFonts w:ascii="Times New Roman" w:hAnsi="Times New Roman" w:eastAsia="等线" w:cs="Times New Roman"/>
                      <w:sz w:val="18"/>
                      <w:szCs w:val="18"/>
                    </w:rPr>
                    <w:t xml:space="preserve">130.3 </w:t>
                  </w:r>
                </w:p>
              </w:tc>
            </w:tr>
            <w:tr>
              <w:tblPrEx>
                <w:tblCellMar>
                  <w:top w:w="0" w:type="dxa"/>
                  <w:left w:w="108" w:type="dxa"/>
                  <w:bottom w:w="0" w:type="dxa"/>
                  <w:right w:w="108" w:type="dxa"/>
                </w:tblCellMar>
              </w:tblPrEx>
              <w:trPr>
                <w:trHeight w:val="300" w:hRule="atLeast"/>
              </w:trPr>
              <w:tc>
                <w:tcPr>
                  <w:tcW w:w="3680" w:type="dxa"/>
                  <w:tcBorders>
                    <w:top w:val="nil"/>
                    <w:left w:val="single" w:color="auto" w:sz="4" w:space="0"/>
                    <w:bottom w:val="single" w:color="auto" w:sz="4" w:space="0"/>
                    <w:right w:val="single" w:color="auto" w:sz="4" w:space="0"/>
                  </w:tcBorders>
                  <w:shd w:val="clear" w:color="auto" w:fill="FFFFFF" w:themeFill="background1"/>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震粉机</w:t>
                  </w:r>
                </w:p>
              </w:tc>
              <w:tc>
                <w:tcPr>
                  <w:tcW w:w="1520" w:type="dxa"/>
                  <w:tcBorders>
                    <w:top w:val="nil"/>
                    <w:left w:val="nil"/>
                    <w:bottom w:val="single" w:color="auto" w:sz="4" w:space="0"/>
                    <w:right w:val="single" w:color="auto" w:sz="4" w:space="0"/>
                  </w:tcBorders>
                  <w:shd w:val="clear" w:color="auto" w:fill="FFFFFF" w:themeFill="background1"/>
                  <w:vAlign w:val="center"/>
                </w:tcPr>
                <w:p>
                  <w:pPr>
                    <w:jc w:val="center"/>
                    <w:rPr>
                      <w:rFonts w:ascii="Times New Roman" w:hAnsi="Times New Roman" w:eastAsia="等线" w:cs="Times New Roman"/>
                      <w:bCs/>
                      <w:sz w:val="20"/>
                      <w:szCs w:val="20"/>
                    </w:rPr>
                  </w:pPr>
                  <w:r>
                    <w:rPr>
                      <w:rFonts w:ascii="Times New Roman" w:hAnsi="Times New Roman" w:eastAsia="等线" w:cs="Times New Roman"/>
                      <w:bCs/>
                      <w:sz w:val="20"/>
                      <w:szCs w:val="20"/>
                    </w:rPr>
                    <w:t xml:space="preserve">1 </w:t>
                  </w:r>
                </w:p>
              </w:tc>
              <w:tc>
                <w:tcPr>
                  <w:tcW w:w="1520" w:type="dxa"/>
                  <w:tcBorders>
                    <w:top w:val="nil"/>
                    <w:left w:val="nil"/>
                    <w:bottom w:val="single" w:color="auto" w:sz="4" w:space="0"/>
                    <w:right w:val="single" w:color="auto" w:sz="4" w:space="0"/>
                  </w:tcBorders>
                  <w:shd w:val="clear" w:color="auto" w:fill="FFFFFF" w:themeFill="background1"/>
                  <w:vAlign w:val="center"/>
                </w:tcPr>
                <w:p>
                  <w:pPr>
                    <w:jc w:val="center"/>
                    <w:rPr>
                      <w:rFonts w:ascii="Times New Roman" w:hAnsi="Times New Roman" w:eastAsia="等线" w:cs="Times New Roman"/>
                      <w:bCs/>
                      <w:sz w:val="20"/>
                      <w:szCs w:val="20"/>
                    </w:rPr>
                  </w:pPr>
                  <w:r>
                    <w:rPr>
                      <w:rFonts w:ascii="Times New Roman" w:hAnsi="Times New Roman" w:eastAsia="等线" w:cs="Times New Roman"/>
                      <w:bCs/>
                      <w:sz w:val="20"/>
                      <w:szCs w:val="20"/>
                    </w:rPr>
                    <w:t xml:space="preserve">43.4 </w:t>
                  </w:r>
                </w:p>
              </w:tc>
              <w:tc>
                <w:tcPr>
                  <w:tcW w:w="1520"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等线" w:cs="Times New Roman"/>
                      <w:sz w:val="18"/>
                      <w:szCs w:val="18"/>
                    </w:rPr>
                  </w:pPr>
                  <w:r>
                    <w:rPr>
                      <w:rFonts w:ascii="Times New Roman" w:hAnsi="Times New Roman" w:eastAsia="等线" w:cs="Times New Roman"/>
                      <w:sz w:val="18"/>
                      <w:szCs w:val="18"/>
                    </w:rPr>
                    <w:t xml:space="preserve">43.4 </w:t>
                  </w:r>
                </w:p>
              </w:tc>
            </w:tr>
            <w:tr>
              <w:tblPrEx>
                <w:tblCellMar>
                  <w:top w:w="0" w:type="dxa"/>
                  <w:left w:w="108" w:type="dxa"/>
                  <w:bottom w:w="0" w:type="dxa"/>
                  <w:right w:w="108" w:type="dxa"/>
                </w:tblCellMar>
              </w:tblPrEx>
              <w:trPr>
                <w:trHeight w:val="300" w:hRule="atLeast"/>
              </w:trPr>
              <w:tc>
                <w:tcPr>
                  <w:tcW w:w="3680" w:type="dxa"/>
                  <w:tcBorders>
                    <w:top w:val="nil"/>
                    <w:left w:val="single" w:color="auto" w:sz="4" w:space="0"/>
                    <w:bottom w:val="single" w:color="auto" w:sz="4" w:space="0"/>
                    <w:right w:val="single" w:color="auto" w:sz="4" w:space="0"/>
                  </w:tcBorders>
                  <w:shd w:val="clear" w:color="auto" w:fill="FFFFFF" w:themeFill="background1"/>
                  <w:vAlign w:val="center"/>
                </w:tcPr>
                <w:p>
                  <w:pP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冷等静压机</w:t>
                  </w:r>
                </w:p>
              </w:tc>
              <w:tc>
                <w:tcPr>
                  <w:tcW w:w="1520" w:type="dxa"/>
                  <w:tcBorders>
                    <w:top w:val="nil"/>
                    <w:left w:val="nil"/>
                    <w:bottom w:val="single" w:color="auto" w:sz="4" w:space="0"/>
                    <w:right w:val="single" w:color="auto" w:sz="4" w:space="0"/>
                  </w:tcBorders>
                  <w:shd w:val="clear" w:color="auto" w:fill="FFFFFF" w:themeFill="background1"/>
                  <w:vAlign w:val="center"/>
                </w:tcPr>
                <w:p>
                  <w:pPr>
                    <w:jc w:val="center"/>
                    <w:rPr>
                      <w:rFonts w:ascii="Times New Roman" w:hAnsi="Times New Roman" w:eastAsia="等线" w:cs="Times New Roman"/>
                      <w:bCs/>
                      <w:sz w:val="20"/>
                      <w:szCs w:val="20"/>
                    </w:rPr>
                  </w:pPr>
                  <w:r>
                    <w:rPr>
                      <w:rFonts w:ascii="Times New Roman" w:hAnsi="Times New Roman" w:eastAsia="等线" w:cs="Times New Roman"/>
                      <w:bCs/>
                      <w:sz w:val="20"/>
                      <w:szCs w:val="20"/>
                    </w:rPr>
                    <w:t xml:space="preserve">1 </w:t>
                  </w:r>
                </w:p>
              </w:tc>
              <w:tc>
                <w:tcPr>
                  <w:tcW w:w="1520" w:type="dxa"/>
                  <w:tcBorders>
                    <w:top w:val="nil"/>
                    <w:left w:val="nil"/>
                    <w:bottom w:val="single" w:color="auto" w:sz="4" w:space="0"/>
                    <w:right w:val="single" w:color="auto" w:sz="4" w:space="0"/>
                  </w:tcBorders>
                  <w:shd w:val="clear" w:color="auto" w:fill="FFFFFF" w:themeFill="background1"/>
                  <w:vAlign w:val="center"/>
                </w:tcPr>
                <w:p>
                  <w:pPr>
                    <w:jc w:val="center"/>
                    <w:rPr>
                      <w:rFonts w:ascii="Times New Roman" w:hAnsi="Times New Roman" w:eastAsia="等线" w:cs="Times New Roman"/>
                      <w:bCs/>
                      <w:sz w:val="20"/>
                      <w:szCs w:val="20"/>
                    </w:rPr>
                  </w:pPr>
                  <w:r>
                    <w:rPr>
                      <w:rFonts w:ascii="Times New Roman" w:hAnsi="Times New Roman" w:eastAsia="等线" w:cs="Times New Roman"/>
                      <w:bCs/>
                      <w:sz w:val="20"/>
                      <w:szCs w:val="20"/>
                    </w:rPr>
                    <w:t xml:space="preserve">1080.0 </w:t>
                  </w:r>
                </w:p>
              </w:tc>
              <w:tc>
                <w:tcPr>
                  <w:tcW w:w="1520"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等线" w:cs="Times New Roman"/>
                      <w:sz w:val="18"/>
                      <w:szCs w:val="18"/>
                    </w:rPr>
                  </w:pPr>
                  <w:r>
                    <w:rPr>
                      <w:rFonts w:ascii="Times New Roman" w:hAnsi="Times New Roman" w:eastAsia="等线" w:cs="Times New Roman"/>
                      <w:sz w:val="18"/>
                      <w:szCs w:val="18"/>
                    </w:rPr>
                    <w:t xml:space="preserve">1080.0 </w:t>
                  </w:r>
                </w:p>
              </w:tc>
            </w:tr>
            <w:tr>
              <w:tblPrEx>
                <w:tblCellMar>
                  <w:top w:w="0" w:type="dxa"/>
                  <w:left w:w="108" w:type="dxa"/>
                  <w:bottom w:w="0" w:type="dxa"/>
                  <w:right w:w="108" w:type="dxa"/>
                </w:tblCellMar>
              </w:tblPrEx>
              <w:trPr>
                <w:trHeight w:val="300" w:hRule="atLeast"/>
              </w:trPr>
              <w:tc>
                <w:tcPr>
                  <w:tcW w:w="3680" w:type="dxa"/>
                  <w:tcBorders>
                    <w:top w:val="nil"/>
                    <w:left w:val="single" w:color="auto" w:sz="4" w:space="0"/>
                    <w:bottom w:val="single" w:color="auto" w:sz="4" w:space="0"/>
                    <w:right w:val="single" w:color="auto" w:sz="4" w:space="0"/>
                  </w:tcBorders>
                  <w:shd w:val="clear" w:color="auto" w:fill="FFFFFF" w:themeFill="background1"/>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脱模系统</w:t>
                  </w:r>
                </w:p>
              </w:tc>
              <w:tc>
                <w:tcPr>
                  <w:tcW w:w="1520" w:type="dxa"/>
                  <w:tcBorders>
                    <w:top w:val="nil"/>
                    <w:left w:val="nil"/>
                    <w:bottom w:val="single" w:color="auto" w:sz="4" w:space="0"/>
                    <w:right w:val="single" w:color="auto" w:sz="4" w:space="0"/>
                  </w:tcBorders>
                  <w:shd w:val="clear" w:color="auto" w:fill="FFFFFF" w:themeFill="background1"/>
                  <w:vAlign w:val="center"/>
                </w:tcPr>
                <w:p>
                  <w:pPr>
                    <w:jc w:val="center"/>
                    <w:rPr>
                      <w:rFonts w:ascii="Times New Roman" w:hAnsi="Times New Roman" w:eastAsia="等线" w:cs="Times New Roman"/>
                      <w:bCs/>
                      <w:sz w:val="20"/>
                      <w:szCs w:val="20"/>
                    </w:rPr>
                  </w:pPr>
                  <w:r>
                    <w:rPr>
                      <w:rFonts w:ascii="Times New Roman" w:hAnsi="Times New Roman" w:eastAsia="等线" w:cs="Times New Roman"/>
                      <w:bCs/>
                      <w:sz w:val="20"/>
                      <w:szCs w:val="20"/>
                    </w:rPr>
                    <w:t xml:space="preserve">1 </w:t>
                  </w:r>
                </w:p>
              </w:tc>
              <w:tc>
                <w:tcPr>
                  <w:tcW w:w="1520" w:type="dxa"/>
                  <w:tcBorders>
                    <w:top w:val="nil"/>
                    <w:left w:val="nil"/>
                    <w:bottom w:val="single" w:color="auto" w:sz="4" w:space="0"/>
                    <w:right w:val="single" w:color="auto" w:sz="4" w:space="0"/>
                  </w:tcBorders>
                  <w:shd w:val="clear" w:color="auto" w:fill="FFFFFF" w:themeFill="background1"/>
                  <w:vAlign w:val="center"/>
                </w:tcPr>
                <w:p>
                  <w:pPr>
                    <w:jc w:val="center"/>
                    <w:rPr>
                      <w:rFonts w:ascii="Times New Roman" w:hAnsi="Times New Roman" w:eastAsia="等线" w:cs="Times New Roman"/>
                      <w:bCs/>
                      <w:sz w:val="20"/>
                      <w:szCs w:val="20"/>
                    </w:rPr>
                  </w:pPr>
                  <w:r>
                    <w:rPr>
                      <w:rFonts w:ascii="Times New Roman" w:hAnsi="Times New Roman" w:eastAsia="等线" w:cs="Times New Roman"/>
                      <w:bCs/>
                      <w:sz w:val="20"/>
                      <w:szCs w:val="20"/>
                    </w:rPr>
                    <w:t xml:space="preserve">52.0 </w:t>
                  </w:r>
                </w:p>
              </w:tc>
              <w:tc>
                <w:tcPr>
                  <w:tcW w:w="1520"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等线" w:cs="Times New Roman"/>
                      <w:sz w:val="18"/>
                      <w:szCs w:val="18"/>
                    </w:rPr>
                  </w:pPr>
                  <w:r>
                    <w:rPr>
                      <w:rFonts w:ascii="Times New Roman" w:hAnsi="Times New Roman" w:eastAsia="等线" w:cs="Times New Roman"/>
                      <w:sz w:val="18"/>
                      <w:szCs w:val="18"/>
                    </w:rPr>
                    <w:t xml:space="preserve">52.0 </w:t>
                  </w:r>
                </w:p>
              </w:tc>
            </w:tr>
            <w:tr>
              <w:tblPrEx>
                <w:tblCellMar>
                  <w:top w:w="0" w:type="dxa"/>
                  <w:left w:w="108" w:type="dxa"/>
                  <w:bottom w:w="0" w:type="dxa"/>
                  <w:right w:w="108" w:type="dxa"/>
                </w:tblCellMar>
              </w:tblPrEx>
              <w:trPr>
                <w:trHeight w:val="300" w:hRule="atLeast"/>
              </w:trPr>
              <w:tc>
                <w:tcPr>
                  <w:tcW w:w="3680" w:type="dxa"/>
                  <w:tcBorders>
                    <w:top w:val="nil"/>
                    <w:left w:val="single" w:color="auto" w:sz="4" w:space="0"/>
                    <w:bottom w:val="single" w:color="auto" w:sz="4" w:space="0"/>
                    <w:right w:val="single" w:color="auto" w:sz="4" w:space="0"/>
                  </w:tcBorders>
                  <w:shd w:val="clear" w:color="auto" w:fill="FFFFFF" w:themeFill="background1"/>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车床</w:t>
                  </w:r>
                </w:p>
              </w:tc>
              <w:tc>
                <w:tcPr>
                  <w:tcW w:w="1520" w:type="dxa"/>
                  <w:tcBorders>
                    <w:top w:val="nil"/>
                    <w:left w:val="nil"/>
                    <w:bottom w:val="single" w:color="auto" w:sz="4" w:space="0"/>
                    <w:right w:val="single" w:color="auto" w:sz="4" w:space="0"/>
                  </w:tcBorders>
                  <w:shd w:val="clear" w:color="auto" w:fill="FFFFFF" w:themeFill="background1"/>
                  <w:vAlign w:val="center"/>
                </w:tcPr>
                <w:p>
                  <w:pPr>
                    <w:jc w:val="center"/>
                    <w:rPr>
                      <w:rFonts w:ascii="Times New Roman" w:hAnsi="Times New Roman" w:eastAsia="等线" w:cs="Times New Roman"/>
                      <w:bCs/>
                      <w:sz w:val="20"/>
                      <w:szCs w:val="20"/>
                    </w:rPr>
                  </w:pPr>
                  <w:r>
                    <w:rPr>
                      <w:rFonts w:ascii="Times New Roman" w:hAnsi="Times New Roman" w:eastAsia="等线" w:cs="Times New Roman"/>
                      <w:bCs/>
                      <w:sz w:val="20"/>
                      <w:szCs w:val="20"/>
                    </w:rPr>
                    <w:t xml:space="preserve">1 </w:t>
                  </w:r>
                </w:p>
              </w:tc>
              <w:tc>
                <w:tcPr>
                  <w:tcW w:w="1520" w:type="dxa"/>
                  <w:tcBorders>
                    <w:top w:val="nil"/>
                    <w:left w:val="nil"/>
                    <w:bottom w:val="single" w:color="auto" w:sz="4" w:space="0"/>
                    <w:right w:val="single" w:color="auto" w:sz="4" w:space="0"/>
                  </w:tcBorders>
                  <w:shd w:val="clear" w:color="auto" w:fill="FFFFFF" w:themeFill="background1"/>
                  <w:vAlign w:val="center"/>
                </w:tcPr>
                <w:p>
                  <w:pPr>
                    <w:jc w:val="center"/>
                    <w:rPr>
                      <w:rFonts w:ascii="Times New Roman" w:hAnsi="Times New Roman" w:eastAsia="等线" w:cs="Times New Roman"/>
                      <w:bCs/>
                      <w:sz w:val="20"/>
                      <w:szCs w:val="20"/>
                    </w:rPr>
                  </w:pPr>
                  <w:r>
                    <w:rPr>
                      <w:rFonts w:ascii="Times New Roman" w:hAnsi="Times New Roman" w:eastAsia="等线" w:cs="Times New Roman"/>
                      <w:bCs/>
                      <w:sz w:val="20"/>
                      <w:szCs w:val="20"/>
                    </w:rPr>
                    <w:t xml:space="preserve">38.8 </w:t>
                  </w:r>
                </w:p>
              </w:tc>
              <w:tc>
                <w:tcPr>
                  <w:tcW w:w="1520"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等线" w:cs="Times New Roman"/>
                      <w:sz w:val="18"/>
                      <w:szCs w:val="18"/>
                    </w:rPr>
                  </w:pPr>
                  <w:r>
                    <w:rPr>
                      <w:rFonts w:ascii="Times New Roman" w:hAnsi="Times New Roman" w:eastAsia="等线" w:cs="Times New Roman"/>
                      <w:sz w:val="18"/>
                      <w:szCs w:val="18"/>
                    </w:rPr>
                    <w:t xml:space="preserve">38.8 </w:t>
                  </w:r>
                </w:p>
              </w:tc>
            </w:tr>
            <w:tr>
              <w:tblPrEx>
                <w:tblCellMar>
                  <w:top w:w="0" w:type="dxa"/>
                  <w:left w:w="108" w:type="dxa"/>
                  <w:bottom w:w="0" w:type="dxa"/>
                  <w:right w:w="108" w:type="dxa"/>
                </w:tblCellMar>
              </w:tblPrEx>
              <w:trPr>
                <w:trHeight w:val="300" w:hRule="atLeast"/>
              </w:trPr>
              <w:tc>
                <w:tcPr>
                  <w:tcW w:w="3680" w:type="dxa"/>
                  <w:tcBorders>
                    <w:top w:val="nil"/>
                    <w:left w:val="single" w:color="auto" w:sz="4" w:space="0"/>
                    <w:bottom w:val="single" w:color="auto" w:sz="4" w:space="0"/>
                    <w:right w:val="single" w:color="auto" w:sz="4" w:space="0"/>
                  </w:tcBorders>
                  <w:shd w:val="clear" w:color="auto" w:fill="FFFFFF" w:themeFill="background1"/>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烧结炉</w:t>
                  </w:r>
                </w:p>
              </w:tc>
              <w:tc>
                <w:tcPr>
                  <w:tcW w:w="1520" w:type="dxa"/>
                  <w:tcBorders>
                    <w:top w:val="nil"/>
                    <w:left w:val="nil"/>
                    <w:bottom w:val="single" w:color="auto" w:sz="4" w:space="0"/>
                    <w:right w:val="single" w:color="auto" w:sz="4" w:space="0"/>
                  </w:tcBorders>
                  <w:shd w:val="clear" w:color="auto" w:fill="FFFFFF" w:themeFill="background1"/>
                  <w:vAlign w:val="center"/>
                </w:tcPr>
                <w:p>
                  <w:pPr>
                    <w:jc w:val="center"/>
                    <w:rPr>
                      <w:rFonts w:ascii="Times New Roman" w:hAnsi="Times New Roman" w:eastAsia="等线" w:cs="Times New Roman"/>
                      <w:bCs/>
                      <w:sz w:val="20"/>
                      <w:szCs w:val="20"/>
                    </w:rPr>
                  </w:pPr>
                  <w:r>
                    <w:rPr>
                      <w:rFonts w:ascii="Times New Roman" w:hAnsi="Times New Roman" w:eastAsia="等线" w:cs="Times New Roman"/>
                      <w:bCs/>
                      <w:sz w:val="20"/>
                      <w:szCs w:val="20"/>
                    </w:rPr>
                    <w:t xml:space="preserve">10 </w:t>
                  </w:r>
                </w:p>
              </w:tc>
              <w:tc>
                <w:tcPr>
                  <w:tcW w:w="1520" w:type="dxa"/>
                  <w:tcBorders>
                    <w:top w:val="nil"/>
                    <w:left w:val="nil"/>
                    <w:bottom w:val="single" w:color="auto" w:sz="4" w:space="0"/>
                    <w:right w:val="single" w:color="auto" w:sz="4" w:space="0"/>
                  </w:tcBorders>
                  <w:shd w:val="clear" w:color="auto" w:fill="FFFFFF" w:themeFill="background1"/>
                  <w:vAlign w:val="center"/>
                </w:tcPr>
                <w:p>
                  <w:pPr>
                    <w:jc w:val="center"/>
                    <w:rPr>
                      <w:rFonts w:ascii="Times New Roman" w:hAnsi="Times New Roman" w:eastAsia="等线" w:cs="Times New Roman"/>
                      <w:bCs/>
                      <w:sz w:val="20"/>
                      <w:szCs w:val="20"/>
                    </w:rPr>
                  </w:pPr>
                  <w:r>
                    <w:rPr>
                      <w:rFonts w:ascii="Times New Roman" w:hAnsi="Times New Roman" w:eastAsia="等线" w:cs="Times New Roman"/>
                      <w:bCs/>
                      <w:sz w:val="20"/>
                      <w:szCs w:val="20"/>
                    </w:rPr>
                    <w:t xml:space="preserve">144.0 </w:t>
                  </w:r>
                </w:p>
              </w:tc>
              <w:tc>
                <w:tcPr>
                  <w:tcW w:w="1520"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等线" w:cs="Times New Roman"/>
                      <w:sz w:val="18"/>
                      <w:szCs w:val="18"/>
                    </w:rPr>
                  </w:pPr>
                  <w:r>
                    <w:rPr>
                      <w:rFonts w:ascii="Times New Roman" w:hAnsi="Times New Roman" w:eastAsia="等线" w:cs="Times New Roman"/>
                      <w:sz w:val="18"/>
                      <w:szCs w:val="18"/>
                    </w:rPr>
                    <w:t xml:space="preserve">1440.0 </w:t>
                  </w:r>
                </w:p>
              </w:tc>
            </w:tr>
            <w:tr>
              <w:tblPrEx>
                <w:tblCellMar>
                  <w:top w:w="0" w:type="dxa"/>
                  <w:left w:w="108" w:type="dxa"/>
                  <w:bottom w:w="0" w:type="dxa"/>
                  <w:right w:w="108" w:type="dxa"/>
                </w:tblCellMar>
              </w:tblPrEx>
              <w:trPr>
                <w:trHeight w:val="300" w:hRule="atLeast"/>
              </w:trPr>
              <w:tc>
                <w:tcPr>
                  <w:tcW w:w="3680" w:type="dxa"/>
                  <w:tcBorders>
                    <w:top w:val="nil"/>
                    <w:left w:val="single" w:color="auto" w:sz="4" w:space="0"/>
                    <w:bottom w:val="single" w:color="auto" w:sz="4" w:space="0"/>
                    <w:right w:val="single" w:color="auto" w:sz="4" w:space="0"/>
                  </w:tcBorders>
                  <w:shd w:val="clear" w:color="auto" w:fill="FFFFFF" w:themeFill="background1"/>
                  <w:vAlign w:val="center"/>
                </w:tcPr>
                <w:p>
                  <w:pP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烧结炉除尘系统</w:t>
                  </w:r>
                </w:p>
              </w:tc>
              <w:tc>
                <w:tcPr>
                  <w:tcW w:w="1520" w:type="dxa"/>
                  <w:tcBorders>
                    <w:top w:val="nil"/>
                    <w:left w:val="nil"/>
                    <w:bottom w:val="single" w:color="auto" w:sz="4" w:space="0"/>
                    <w:right w:val="single" w:color="auto" w:sz="4" w:space="0"/>
                  </w:tcBorders>
                  <w:shd w:val="clear" w:color="auto" w:fill="FFFFFF" w:themeFill="background1"/>
                  <w:vAlign w:val="center"/>
                </w:tcPr>
                <w:p>
                  <w:pPr>
                    <w:jc w:val="center"/>
                    <w:rPr>
                      <w:rFonts w:ascii="Times New Roman" w:hAnsi="Times New Roman" w:eastAsia="等线" w:cs="Times New Roman"/>
                      <w:bCs/>
                      <w:sz w:val="20"/>
                      <w:szCs w:val="20"/>
                    </w:rPr>
                  </w:pPr>
                  <w:r>
                    <w:rPr>
                      <w:rFonts w:ascii="Times New Roman" w:hAnsi="Times New Roman" w:eastAsia="等线" w:cs="Times New Roman"/>
                      <w:bCs/>
                      <w:sz w:val="20"/>
                      <w:szCs w:val="20"/>
                    </w:rPr>
                    <w:t xml:space="preserve">1 </w:t>
                  </w:r>
                </w:p>
              </w:tc>
              <w:tc>
                <w:tcPr>
                  <w:tcW w:w="1520" w:type="dxa"/>
                  <w:tcBorders>
                    <w:top w:val="nil"/>
                    <w:left w:val="nil"/>
                    <w:bottom w:val="single" w:color="auto" w:sz="4" w:space="0"/>
                    <w:right w:val="single" w:color="auto" w:sz="4" w:space="0"/>
                  </w:tcBorders>
                  <w:shd w:val="clear" w:color="auto" w:fill="FFFFFF" w:themeFill="background1"/>
                  <w:vAlign w:val="center"/>
                </w:tcPr>
                <w:p>
                  <w:pPr>
                    <w:jc w:val="center"/>
                    <w:rPr>
                      <w:rFonts w:ascii="Times New Roman" w:hAnsi="Times New Roman" w:eastAsia="等线" w:cs="Times New Roman"/>
                      <w:bCs/>
                      <w:sz w:val="20"/>
                      <w:szCs w:val="20"/>
                    </w:rPr>
                  </w:pPr>
                  <w:r>
                    <w:rPr>
                      <w:rFonts w:ascii="Times New Roman" w:hAnsi="Times New Roman" w:eastAsia="等线" w:cs="Times New Roman"/>
                      <w:bCs/>
                      <w:sz w:val="20"/>
                      <w:szCs w:val="20"/>
                    </w:rPr>
                    <w:t xml:space="preserve">68.0 </w:t>
                  </w:r>
                </w:p>
              </w:tc>
              <w:tc>
                <w:tcPr>
                  <w:tcW w:w="1520"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等线" w:cs="Times New Roman"/>
                      <w:sz w:val="18"/>
                      <w:szCs w:val="18"/>
                    </w:rPr>
                  </w:pPr>
                  <w:r>
                    <w:rPr>
                      <w:rFonts w:ascii="Times New Roman" w:hAnsi="Times New Roman" w:eastAsia="等线" w:cs="Times New Roman"/>
                      <w:sz w:val="18"/>
                      <w:szCs w:val="18"/>
                    </w:rPr>
                    <w:t xml:space="preserve">68.0 </w:t>
                  </w:r>
                </w:p>
              </w:tc>
            </w:tr>
            <w:tr>
              <w:tblPrEx>
                <w:tblCellMar>
                  <w:top w:w="0" w:type="dxa"/>
                  <w:left w:w="108" w:type="dxa"/>
                  <w:bottom w:w="0" w:type="dxa"/>
                  <w:right w:w="108" w:type="dxa"/>
                </w:tblCellMar>
              </w:tblPrEx>
              <w:trPr>
                <w:trHeight w:val="300" w:hRule="atLeast"/>
              </w:trPr>
              <w:tc>
                <w:tcPr>
                  <w:tcW w:w="3680" w:type="dxa"/>
                  <w:tcBorders>
                    <w:top w:val="nil"/>
                    <w:left w:val="single" w:color="auto" w:sz="4" w:space="0"/>
                    <w:bottom w:val="single" w:color="auto" w:sz="4" w:space="0"/>
                    <w:right w:val="single" w:color="auto" w:sz="4" w:space="0"/>
                  </w:tcBorders>
                  <w:shd w:val="clear" w:color="auto" w:fill="FFFFFF" w:themeFill="background1"/>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液氧工作站</w:t>
                  </w:r>
                </w:p>
              </w:tc>
              <w:tc>
                <w:tcPr>
                  <w:tcW w:w="1520" w:type="dxa"/>
                  <w:tcBorders>
                    <w:top w:val="nil"/>
                    <w:left w:val="nil"/>
                    <w:bottom w:val="single" w:color="auto" w:sz="4" w:space="0"/>
                    <w:right w:val="single" w:color="auto" w:sz="4" w:space="0"/>
                  </w:tcBorders>
                  <w:shd w:val="clear" w:color="auto" w:fill="FFFFFF" w:themeFill="background1"/>
                  <w:vAlign w:val="center"/>
                </w:tcPr>
                <w:p>
                  <w:pPr>
                    <w:jc w:val="center"/>
                    <w:rPr>
                      <w:rFonts w:ascii="Times New Roman" w:hAnsi="Times New Roman" w:eastAsia="等线" w:cs="Times New Roman"/>
                      <w:bCs/>
                      <w:sz w:val="20"/>
                      <w:szCs w:val="20"/>
                    </w:rPr>
                  </w:pPr>
                  <w:r>
                    <w:rPr>
                      <w:rFonts w:ascii="Times New Roman" w:hAnsi="Times New Roman" w:eastAsia="等线" w:cs="Times New Roman"/>
                      <w:bCs/>
                      <w:sz w:val="20"/>
                      <w:szCs w:val="20"/>
                    </w:rPr>
                    <w:t xml:space="preserve">1 </w:t>
                  </w:r>
                </w:p>
              </w:tc>
              <w:tc>
                <w:tcPr>
                  <w:tcW w:w="1520" w:type="dxa"/>
                  <w:tcBorders>
                    <w:top w:val="nil"/>
                    <w:left w:val="nil"/>
                    <w:bottom w:val="single" w:color="auto" w:sz="4" w:space="0"/>
                    <w:right w:val="single" w:color="auto" w:sz="4" w:space="0"/>
                  </w:tcBorders>
                  <w:shd w:val="clear" w:color="auto" w:fill="FFFFFF" w:themeFill="background1"/>
                  <w:vAlign w:val="center"/>
                </w:tcPr>
                <w:p>
                  <w:pPr>
                    <w:jc w:val="center"/>
                    <w:rPr>
                      <w:rFonts w:ascii="Times New Roman" w:hAnsi="Times New Roman" w:eastAsia="等线" w:cs="Times New Roman"/>
                      <w:bCs/>
                      <w:sz w:val="20"/>
                      <w:szCs w:val="20"/>
                    </w:rPr>
                  </w:pPr>
                  <w:r>
                    <w:rPr>
                      <w:rFonts w:ascii="Times New Roman" w:hAnsi="Times New Roman" w:eastAsia="等线" w:cs="Times New Roman"/>
                      <w:bCs/>
                      <w:sz w:val="20"/>
                      <w:szCs w:val="20"/>
                    </w:rPr>
                    <w:t xml:space="preserve">200.0 </w:t>
                  </w:r>
                </w:p>
              </w:tc>
              <w:tc>
                <w:tcPr>
                  <w:tcW w:w="1520"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等线" w:cs="Times New Roman"/>
                      <w:sz w:val="18"/>
                      <w:szCs w:val="18"/>
                    </w:rPr>
                  </w:pPr>
                  <w:r>
                    <w:rPr>
                      <w:rFonts w:ascii="Times New Roman" w:hAnsi="Times New Roman" w:eastAsia="等线" w:cs="Times New Roman"/>
                      <w:sz w:val="18"/>
                      <w:szCs w:val="18"/>
                    </w:rPr>
                    <w:t xml:space="preserve">200.0 </w:t>
                  </w:r>
                </w:p>
              </w:tc>
            </w:tr>
            <w:tr>
              <w:tblPrEx>
                <w:tblCellMar>
                  <w:top w:w="0" w:type="dxa"/>
                  <w:left w:w="108" w:type="dxa"/>
                  <w:bottom w:w="0" w:type="dxa"/>
                  <w:right w:w="108" w:type="dxa"/>
                </w:tblCellMar>
              </w:tblPrEx>
              <w:trPr>
                <w:trHeight w:val="300" w:hRule="atLeast"/>
              </w:trPr>
              <w:tc>
                <w:tcPr>
                  <w:tcW w:w="3680" w:type="dxa"/>
                  <w:tcBorders>
                    <w:top w:val="nil"/>
                    <w:left w:val="single" w:color="auto" w:sz="4" w:space="0"/>
                    <w:bottom w:val="single" w:color="auto" w:sz="4" w:space="0"/>
                    <w:right w:val="single" w:color="auto" w:sz="4" w:space="0"/>
                  </w:tcBorders>
                  <w:shd w:val="clear" w:color="auto" w:fill="FFFFFF" w:themeFill="background1"/>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密度称</w:t>
                  </w:r>
                </w:p>
              </w:tc>
              <w:tc>
                <w:tcPr>
                  <w:tcW w:w="1520" w:type="dxa"/>
                  <w:tcBorders>
                    <w:top w:val="nil"/>
                    <w:left w:val="nil"/>
                    <w:bottom w:val="single" w:color="auto" w:sz="4" w:space="0"/>
                    <w:right w:val="single" w:color="auto" w:sz="4" w:space="0"/>
                  </w:tcBorders>
                  <w:shd w:val="clear" w:color="auto" w:fill="FFFFFF" w:themeFill="background1"/>
                  <w:vAlign w:val="center"/>
                </w:tcPr>
                <w:p>
                  <w:pPr>
                    <w:jc w:val="center"/>
                    <w:rPr>
                      <w:rFonts w:ascii="Times New Roman" w:hAnsi="Times New Roman" w:eastAsia="等线" w:cs="Times New Roman"/>
                      <w:bCs/>
                      <w:sz w:val="20"/>
                      <w:szCs w:val="20"/>
                    </w:rPr>
                  </w:pPr>
                  <w:r>
                    <w:rPr>
                      <w:rFonts w:ascii="Times New Roman" w:hAnsi="Times New Roman" w:eastAsia="等线" w:cs="Times New Roman"/>
                      <w:bCs/>
                      <w:sz w:val="20"/>
                      <w:szCs w:val="20"/>
                    </w:rPr>
                    <w:t xml:space="preserve">2 </w:t>
                  </w:r>
                </w:p>
              </w:tc>
              <w:tc>
                <w:tcPr>
                  <w:tcW w:w="1520" w:type="dxa"/>
                  <w:tcBorders>
                    <w:top w:val="nil"/>
                    <w:left w:val="nil"/>
                    <w:bottom w:val="single" w:color="auto" w:sz="4" w:space="0"/>
                    <w:right w:val="single" w:color="auto" w:sz="4" w:space="0"/>
                  </w:tcBorders>
                  <w:shd w:val="clear" w:color="auto" w:fill="FFFFFF" w:themeFill="background1"/>
                  <w:vAlign w:val="center"/>
                </w:tcPr>
                <w:p>
                  <w:pPr>
                    <w:jc w:val="center"/>
                    <w:rPr>
                      <w:rFonts w:ascii="Times New Roman" w:hAnsi="Times New Roman" w:eastAsia="等线" w:cs="Times New Roman"/>
                      <w:bCs/>
                      <w:sz w:val="20"/>
                      <w:szCs w:val="20"/>
                    </w:rPr>
                  </w:pPr>
                  <w:r>
                    <w:rPr>
                      <w:rFonts w:ascii="Times New Roman" w:hAnsi="Times New Roman" w:eastAsia="等线" w:cs="Times New Roman"/>
                      <w:bCs/>
                      <w:sz w:val="20"/>
                      <w:szCs w:val="20"/>
                    </w:rPr>
                    <w:t xml:space="preserve">17.3 </w:t>
                  </w:r>
                </w:p>
              </w:tc>
              <w:tc>
                <w:tcPr>
                  <w:tcW w:w="1520"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等线" w:cs="Times New Roman"/>
                      <w:sz w:val="18"/>
                      <w:szCs w:val="18"/>
                    </w:rPr>
                  </w:pPr>
                  <w:r>
                    <w:rPr>
                      <w:rFonts w:ascii="Times New Roman" w:hAnsi="Times New Roman" w:eastAsia="等线" w:cs="Times New Roman"/>
                      <w:sz w:val="18"/>
                      <w:szCs w:val="18"/>
                    </w:rPr>
                    <w:t xml:space="preserve">34.6 </w:t>
                  </w:r>
                </w:p>
              </w:tc>
            </w:tr>
            <w:tr>
              <w:tblPrEx>
                <w:tblCellMar>
                  <w:top w:w="0" w:type="dxa"/>
                  <w:left w:w="108" w:type="dxa"/>
                  <w:bottom w:w="0" w:type="dxa"/>
                  <w:right w:w="108" w:type="dxa"/>
                </w:tblCellMar>
              </w:tblPrEx>
              <w:trPr>
                <w:trHeight w:val="300" w:hRule="atLeast"/>
              </w:trPr>
              <w:tc>
                <w:tcPr>
                  <w:tcW w:w="3680" w:type="dxa"/>
                  <w:tcBorders>
                    <w:top w:val="nil"/>
                    <w:left w:val="single" w:color="auto" w:sz="4" w:space="0"/>
                    <w:bottom w:val="single" w:color="auto" w:sz="4" w:space="0"/>
                    <w:right w:val="single" w:color="auto" w:sz="4" w:space="0"/>
                  </w:tcBorders>
                  <w:shd w:val="clear" w:color="auto" w:fill="FFFFFF" w:themeFill="background1"/>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旋转磨床</w:t>
                  </w:r>
                </w:p>
              </w:tc>
              <w:tc>
                <w:tcPr>
                  <w:tcW w:w="1520" w:type="dxa"/>
                  <w:tcBorders>
                    <w:top w:val="nil"/>
                    <w:left w:val="nil"/>
                    <w:bottom w:val="single" w:color="auto" w:sz="4" w:space="0"/>
                    <w:right w:val="single" w:color="auto" w:sz="4" w:space="0"/>
                  </w:tcBorders>
                  <w:shd w:val="clear" w:color="auto" w:fill="FFFFFF" w:themeFill="background1"/>
                  <w:vAlign w:val="center"/>
                </w:tcPr>
                <w:p>
                  <w:pPr>
                    <w:jc w:val="center"/>
                    <w:rPr>
                      <w:rFonts w:ascii="Times New Roman" w:hAnsi="Times New Roman" w:eastAsia="等线" w:cs="Times New Roman"/>
                      <w:bCs/>
                      <w:sz w:val="20"/>
                      <w:szCs w:val="20"/>
                    </w:rPr>
                  </w:pPr>
                  <w:r>
                    <w:rPr>
                      <w:rFonts w:ascii="Times New Roman" w:hAnsi="Times New Roman" w:eastAsia="等线" w:cs="Times New Roman"/>
                      <w:bCs/>
                      <w:sz w:val="20"/>
                      <w:szCs w:val="20"/>
                    </w:rPr>
                    <w:t xml:space="preserve">4 </w:t>
                  </w:r>
                </w:p>
              </w:tc>
              <w:tc>
                <w:tcPr>
                  <w:tcW w:w="1520" w:type="dxa"/>
                  <w:tcBorders>
                    <w:top w:val="nil"/>
                    <w:left w:val="nil"/>
                    <w:bottom w:val="single" w:color="auto" w:sz="4" w:space="0"/>
                    <w:right w:val="single" w:color="auto" w:sz="4" w:space="0"/>
                  </w:tcBorders>
                  <w:shd w:val="clear" w:color="auto" w:fill="FFFFFF" w:themeFill="background1"/>
                  <w:vAlign w:val="center"/>
                </w:tcPr>
                <w:p>
                  <w:pPr>
                    <w:jc w:val="center"/>
                    <w:rPr>
                      <w:rFonts w:ascii="Times New Roman" w:hAnsi="Times New Roman" w:eastAsia="等线" w:cs="Times New Roman"/>
                      <w:bCs/>
                      <w:sz w:val="20"/>
                      <w:szCs w:val="20"/>
                    </w:rPr>
                  </w:pPr>
                  <w:r>
                    <w:rPr>
                      <w:rFonts w:ascii="Times New Roman" w:hAnsi="Times New Roman" w:eastAsia="等线" w:cs="Times New Roman"/>
                      <w:bCs/>
                      <w:sz w:val="20"/>
                      <w:szCs w:val="20"/>
                    </w:rPr>
                    <w:t xml:space="preserve">114.3 </w:t>
                  </w:r>
                </w:p>
              </w:tc>
              <w:tc>
                <w:tcPr>
                  <w:tcW w:w="1520"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等线" w:cs="Times New Roman"/>
                      <w:sz w:val="18"/>
                      <w:szCs w:val="18"/>
                    </w:rPr>
                  </w:pPr>
                  <w:r>
                    <w:rPr>
                      <w:rFonts w:ascii="Times New Roman" w:hAnsi="Times New Roman" w:eastAsia="等线" w:cs="Times New Roman"/>
                      <w:sz w:val="18"/>
                      <w:szCs w:val="18"/>
                    </w:rPr>
                    <w:t xml:space="preserve">457.2 </w:t>
                  </w:r>
                </w:p>
              </w:tc>
            </w:tr>
            <w:tr>
              <w:tblPrEx>
                <w:tblCellMar>
                  <w:top w:w="0" w:type="dxa"/>
                  <w:left w:w="108" w:type="dxa"/>
                  <w:bottom w:w="0" w:type="dxa"/>
                  <w:right w:w="108" w:type="dxa"/>
                </w:tblCellMar>
              </w:tblPrEx>
              <w:trPr>
                <w:trHeight w:val="300" w:hRule="atLeast"/>
              </w:trPr>
              <w:tc>
                <w:tcPr>
                  <w:tcW w:w="3680" w:type="dxa"/>
                  <w:tcBorders>
                    <w:top w:val="nil"/>
                    <w:left w:val="single" w:color="auto" w:sz="4" w:space="0"/>
                    <w:bottom w:val="single" w:color="auto" w:sz="4" w:space="0"/>
                    <w:right w:val="single" w:color="auto" w:sz="4" w:space="0"/>
                  </w:tcBorders>
                  <w:shd w:val="clear" w:color="auto" w:fill="FFFFFF" w:themeFill="background1"/>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电子天平</w:t>
                  </w:r>
                </w:p>
              </w:tc>
              <w:tc>
                <w:tcPr>
                  <w:tcW w:w="1520" w:type="dxa"/>
                  <w:tcBorders>
                    <w:top w:val="nil"/>
                    <w:left w:val="nil"/>
                    <w:bottom w:val="single" w:color="auto" w:sz="4" w:space="0"/>
                    <w:right w:val="single" w:color="auto" w:sz="4" w:space="0"/>
                  </w:tcBorders>
                  <w:shd w:val="clear" w:color="auto" w:fill="FFFFFF" w:themeFill="background1"/>
                  <w:vAlign w:val="center"/>
                </w:tcPr>
                <w:p>
                  <w:pPr>
                    <w:jc w:val="center"/>
                    <w:rPr>
                      <w:rFonts w:ascii="Times New Roman" w:hAnsi="Times New Roman" w:eastAsia="等线" w:cs="Times New Roman"/>
                      <w:bCs/>
                      <w:sz w:val="20"/>
                      <w:szCs w:val="20"/>
                    </w:rPr>
                  </w:pPr>
                  <w:r>
                    <w:rPr>
                      <w:rFonts w:ascii="Times New Roman" w:hAnsi="Times New Roman" w:eastAsia="等线" w:cs="Times New Roman"/>
                      <w:bCs/>
                      <w:sz w:val="20"/>
                      <w:szCs w:val="20"/>
                    </w:rPr>
                    <w:t xml:space="preserve">1 </w:t>
                  </w:r>
                </w:p>
              </w:tc>
              <w:tc>
                <w:tcPr>
                  <w:tcW w:w="1520" w:type="dxa"/>
                  <w:tcBorders>
                    <w:top w:val="nil"/>
                    <w:left w:val="nil"/>
                    <w:bottom w:val="single" w:color="auto" w:sz="4" w:space="0"/>
                    <w:right w:val="single" w:color="auto" w:sz="4" w:space="0"/>
                  </w:tcBorders>
                  <w:shd w:val="clear" w:color="auto" w:fill="FFFFFF" w:themeFill="background1"/>
                  <w:vAlign w:val="center"/>
                </w:tcPr>
                <w:p>
                  <w:pPr>
                    <w:jc w:val="center"/>
                    <w:rPr>
                      <w:rFonts w:ascii="Times New Roman" w:hAnsi="Times New Roman" w:eastAsia="等线" w:cs="Times New Roman"/>
                      <w:bCs/>
                      <w:sz w:val="20"/>
                      <w:szCs w:val="20"/>
                    </w:rPr>
                  </w:pPr>
                  <w:r>
                    <w:rPr>
                      <w:rFonts w:ascii="Times New Roman" w:hAnsi="Times New Roman" w:eastAsia="等线" w:cs="Times New Roman"/>
                      <w:bCs/>
                      <w:sz w:val="20"/>
                      <w:szCs w:val="20"/>
                    </w:rPr>
                    <w:t xml:space="preserve">0.7 </w:t>
                  </w:r>
                </w:p>
              </w:tc>
              <w:tc>
                <w:tcPr>
                  <w:tcW w:w="1520"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等线" w:cs="Times New Roman"/>
                      <w:sz w:val="18"/>
                      <w:szCs w:val="18"/>
                    </w:rPr>
                  </w:pPr>
                  <w:r>
                    <w:rPr>
                      <w:rFonts w:ascii="Times New Roman" w:hAnsi="Times New Roman" w:eastAsia="等线" w:cs="Times New Roman"/>
                      <w:sz w:val="18"/>
                      <w:szCs w:val="18"/>
                    </w:rPr>
                    <w:t xml:space="preserve">0.7 </w:t>
                  </w:r>
                </w:p>
              </w:tc>
            </w:tr>
            <w:tr>
              <w:tblPrEx>
                <w:tblCellMar>
                  <w:top w:w="0" w:type="dxa"/>
                  <w:left w:w="108" w:type="dxa"/>
                  <w:bottom w:w="0" w:type="dxa"/>
                  <w:right w:w="108" w:type="dxa"/>
                </w:tblCellMar>
              </w:tblPrEx>
              <w:trPr>
                <w:trHeight w:val="300" w:hRule="atLeast"/>
              </w:trPr>
              <w:tc>
                <w:tcPr>
                  <w:tcW w:w="3680" w:type="dxa"/>
                  <w:tcBorders>
                    <w:top w:val="nil"/>
                    <w:left w:val="single" w:color="auto" w:sz="4" w:space="0"/>
                    <w:bottom w:val="single" w:color="auto" w:sz="4" w:space="0"/>
                    <w:right w:val="single" w:color="auto" w:sz="4" w:space="0"/>
                  </w:tcBorders>
                  <w:shd w:val="clear" w:color="auto" w:fill="FFFFFF" w:themeFill="background1"/>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eastAsia="zh-CN"/>
                    </w:rPr>
                    <w:t>全自动三坐标检测仪</w:t>
                  </w:r>
                </w:p>
              </w:tc>
              <w:tc>
                <w:tcPr>
                  <w:tcW w:w="1520" w:type="dxa"/>
                  <w:tcBorders>
                    <w:top w:val="nil"/>
                    <w:left w:val="nil"/>
                    <w:bottom w:val="single" w:color="auto" w:sz="4" w:space="0"/>
                    <w:right w:val="single" w:color="auto" w:sz="4" w:space="0"/>
                  </w:tcBorders>
                  <w:shd w:val="clear" w:color="auto" w:fill="FFFFFF" w:themeFill="background1"/>
                  <w:vAlign w:val="center"/>
                </w:tcPr>
                <w:p>
                  <w:pPr>
                    <w:jc w:val="center"/>
                    <w:rPr>
                      <w:rFonts w:ascii="Times New Roman" w:hAnsi="Times New Roman" w:eastAsia="等线" w:cs="Times New Roman"/>
                      <w:bCs/>
                      <w:sz w:val="20"/>
                      <w:szCs w:val="20"/>
                    </w:rPr>
                  </w:pPr>
                  <w:r>
                    <w:rPr>
                      <w:rFonts w:ascii="Times New Roman" w:hAnsi="Times New Roman" w:eastAsia="等线" w:cs="Times New Roman"/>
                      <w:bCs/>
                      <w:sz w:val="20"/>
                      <w:szCs w:val="20"/>
                    </w:rPr>
                    <w:t xml:space="preserve">1 </w:t>
                  </w:r>
                </w:p>
              </w:tc>
              <w:tc>
                <w:tcPr>
                  <w:tcW w:w="1520" w:type="dxa"/>
                  <w:tcBorders>
                    <w:top w:val="nil"/>
                    <w:left w:val="nil"/>
                    <w:bottom w:val="single" w:color="auto" w:sz="4" w:space="0"/>
                    <w:right w:val="single" w:color="auto" w:sz="4" w:space="0"/>
                  </w:tcBorders>
                  <w:shd w:val="clear" w:color="auto" w:fill="FFFFFF" w:themeFill="background1"/>
                  <w:vAlign w:val="center"/>
                </w:tcPr>
                <w:p>
                  <w:pPr>
                    <w:jc w:val="center"/>
                    <w:rPr>
                      <w:rFonts w:ascii="Times New Roman" w:hAnsi="Times New Roman" w:eastAsia="等线" w:cs="Times New Roman"/>
                      <w:bCs/>
                      <w:sz w:val="20"/>
                      <w:szCs w:val="20"/>
                    </w:rPr>
                  </w:pPr>
                  <w:r>
                    <w:rPr>
                      <w:rFonts w:ascii="Times New Roman" w:hAnsi="Times New Roman" w:eastAsia="等线" w:cs="Times New Roman"/>
                      <w:bCs/>
                      <w:sz w:val="20"/>
                      <w:szCs w:val="20"/>
                    </w:rPr>
                    <w:t xml:space="preserve">38.0 </w:t>
                  </w:r>
                </w:p>
              </w:tc>
              <w:tc>
                <w:tcPr>
                  <w:tcW w:w="1520"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等线" w:cs="Times New Roman"/>
                      <w:sz w:val="18"/>
                      <w:szCs w:val="18"/>
                    </w:rPr>
                  </w:pPr>
                  <w:r>
                    <w:rPr>
                      <w:rFonts w:ascii="Times New Roman" w:hAnsi="Times New Roman" w:eastAsia="等线" w:cs="Times New Roman"/>
                      <w:sz w:val="18"/>
                      <w:szCs w:val="18"/>
                    </w:rPr>
                    <w:t xml:space="preserve">38.0 </w:t>
                  </w:r>
                </w:p>
              </w:tc>
            </w:tr>
            <w:tr>
              <w:tblPrEx>
                <w:tblCellMar>
                  <w:top w:w="0" w:type="dxa"/>
                  <w:left w:w="108" w:type="dxa"/>
                  <w:bottom w:w="0" w:type="dxa"/>
                  <w:right w:w="108" w:type="dxa"/>
                </w:tblCellMar>
              </w:tblPrEx>
              <w:trPr>
                <w:trHeight w:val="300" w:hRule="atLeast"/>
              </w:trPr>
              <w:tc>
                <w:tcPr>
                  <w:tcW w:w="3680" w:type="dxa"/>
                  <w:tcBorders>
                    <w:top w:val="nil"/>
                    <w:left w:val="single" w:color="auto" w:sz="4" w:space="0"/>
                    <w:bottom w:val="single" w:color="auto" w:sz="4" w:space="0"/>
                    <w:right w:val="single" w:color="auto" w:sz="4" w:space="0"/>
                  </w:tcBorders>
                  <w:shd w:val="clear" w:color="auto" w:fill="FFFFFF" w:themeFill="background1"/>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eastAsia="zh-CN"/>
                    </w:rPr>
                    <w:t>超声波</w:t>
                  </w:r>
                  <w:r>
                    <w:rPr>
                      <w:rFonts w:hint="eastAsia" w:asciiTheme="minorEastAsia" w:hAnsiTheme="minorEastAsia" w:eastAsiaTheme="minorEastAsia" w:cstheme="minorEastAsia"/>
                      <w:sz w:val="18"/>
                      <w:szCs w:val="18"/>
                    </w:rPr>
                    <w:t>清洗机</w:t>
                  </w:r>
                </w:p>
              </w:tc>
              <w:tc>
                <w:tcPr>
                  <w:tcW w:w="1520" w:type="dxa"/>
                  <w:tcBorders>
                    <w:top w:val="nil"/>
                    <w:left w:val="nil"/>
                    <w:bottom w:val="single" w:color="auto" w:sz="4" w:space="0"/>
                    <w:right w:val="single" w:color="auto" w:sz="4" w:space="0"/>
                  </w:tcBorders>
                  <w:shd w:val="clear" w:color="auto" w:fill="FFFFFF" w:themeFill="background1"/>
                  <w:vAlign w:val="center"/>
                </w:tcPr>
                <w:p>
                  <w:pPr>
                    <w:jc w:val="center"/>
                    <w:rPr>
                      <w:rFonts w:ascii="Times New Roman" w:hAnsi="Times New Roman" w:eastAsia="等线" w:cs="Times New Roman"/>
                      <w:bCs/>
                      <w:sz w:val="20"/>
                      <w:szCs w:val="20"/>
                    </w:rPr>
                  </w:pPr>
                  <w:r>
                    <w:rPr>
                      <w:rFonts w:ascii="Times New Roman" w:hAnsi="Times New Roman" w:eastAsia="等线" w:cs="Times New Roman"/>
                      <w:bCs/>
                      <w:sz w:val="20"/>
                      <w:szCs w:val="20"/>
                    </w:rPr>
                    <w:t xml:space="preserve">1 </w:t>
                  </w:r>
                </w:p>
              </w:tc>
              <w:tc>
                <w:tcPr>
                  <w:tcW w:w="1520" w:type="dxa"/>
                  <w:tcBorders>
                    <w:top w:val="nil"/>
                    <w:left w:val="nil"/>
                    <w:bottom w:val="single" w:color="auto" w:sz="4" w:space="0"/>
                    <w:right w:val="single" w:color="auto" w:sz="4" w:space="0"/>
                  </w:tcBorders>
                  <w:shd w:val="clear" w:color="auto" w:fill="FFFFFF" w:themeFill="background1"/>
                  <w:vAlign w:val="center"/>
                </w:tcPr>
                <w:p>
                  <w:pPr>
                    <w:jc w:val="center"/>
                    <w:rPr>
                      <w:rFonts w:ascii="Times New Roman" w:hAnsi="Times New Roman" w:eastAsia="等线" w:cs="Times New Roman"/>
                      <w:bCs/>
                      <w:sz w:val="20"/>
                      <w:szCs w:val="20"/>
                    </w:rPr>
                  </w:pPr>
                  <w:r>
                    <w:rPr>
                      <w:rFonts w:ascii="Times New Roman" w:hAnsi="Times New Roman" w:eastAsia="等线" w:cs="Times New Roman"/>
                      <w:bCs/>
                      <w:sz w:val="20"/>
                      <w:szCs w:val="20"/>
                    </w:rPr>
                    <w:t xml:space="preserve">40.0 </w:t>
                  </w:r>
                </w:p>
              </w:tc>
              <w:tc>
                <w:tcPr>
                  <w:tcW w:w="1520"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等线" w:cs="Times New Roman"/>
                      <w:sz w:val="18"/>
                      <w:szCs w:val="18"/>
                    </w:rPr>
                  </w:pPr>
                  <w:r>
                    <w:rPr>
                      <w:rFonts w:ascii="Times New Roman" w:hAnsi="Times New Roman" w:eastAsia="等线" w:cs="Times New Roman"/>
                      <w:sz w:val="18"/>
                      <w:szCs w:val="18"/>
                    </w:rPr>
                    <w:t xml:space="preserve">40.0 </w:t>
                  </w:r>
                </w:p>
              </w:tc>
            </w:tr>
            <w:tr>
              <w:tblPrEx>
                <w:tblCellMar>
                  <w:top w:w="0" w:type="dxa"/>
                  <w:left w:w="108" w:type="dxa"/>
                  <w:bottom w:w="0" w:type="dxa"/>
                  <w:right w:w="108" w:type="dxa"/>
                </w:tblCellMar>
              </w:tblPrEx>
              <w:trPr>
                <w:trHeight w:val="300" w:hRule="atLeast"/>
              </w:trPr>
              <w:tc>
                <w:tcPr>
                  <w:tcW w:w="3680" w:type="dxa"/>
                  <w:tcBorders>
                    <w:top w:val="nil"/>
                    <w:left w:val="single" w:color="auto" w:sz="4" w:space="0"/>
                    <w:bottom w:val="single" w:color="auto" w:sz="4" w:space="0"/>
                    <w:right w:val="single" w:color="auto" w:sz="4" w:space="0"/>
                  </w:tcBorders>
                  <w:shd w:val="clear" w:color="auto" w:fill="FFFFFF" w:themeFill="background1"/>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涂布机</w:t>
                  </w:r>
                </w:p>
              </w:tc>
              <w:tc>
                <w:tcPr>
                  <w:tcW w:w="1520" w:type="dxa"/>
                  <w:tcBorders>
                    <w:top w:val="nil"/>
                    <w:left w:val="nil"/>
                    <w:bottom w:val="single" w:color="auto" w:sz="4" w:space="0"/>
                    <w:right w:val="single" w:color="auto" w:sz="4" w:space="0"/>
                  </w:tcBorders>
                  <w:shd w:val="clear" w:color="auto" w:fill="FFFFFF" w:themeFill="background1"/>
                  <w:vAlign w:val="center"/>
                </w:tcPr>
                <w:p>
                  <w:pPr>
                    <w:jc w:val="center"/>
                    <w:rPr>
                      <w:rFonts w:ascii="Times New Roman" w:hAnsi="Times New Roman" w:eastAsia="等线" w:cs="Times New Roman"/>
                      <w:bCs/>
                      <w:sz w:val="20"/>
                      <w:szCs w:val="20"/>
                    </w:rPr>
                  </w:pPr>
                  <w:r>
                    <w:rPr>
                      <w:rFonts w:ascii="Times New Roman" w:hAnsi="Times New Roman" w:eastAsia="等线" w:cs="Times New Roman"/>
                      <w:bCs/>
                      <w:sz w:val="20"/>
                      <w:szCs w:val="20"/>
                    </w:rPr>
                    <w:t xml:space="preserve">1 </w:t>
                  </w:r>
                </w:p>
              </w:tc>
              <w:tc>
                <w:tcPr>
                  <w:tcW w:w="1520" w:type="dxa"/>
                  <w:tcBorders>
                    <w:top w:val="nil"/>
                    <w:left w:val="nil"/>
                    <w:bottom w:val="single" w:color="auto" w:sz="4" w:space="0"/>
                    <w:right w:val="single" w:color="auto" w:sz="4" w:space="0"/>
                  </w:tcBorders>
                  <w:shd w:val="clear" w:color="auto" w:fill="FFFFFF" w:themeFill="background1"/>
                  <w:vAlign w:val="center"/>
                </w:tcPr>
                <w:p>
                  <w:pPr>
                    <w:jc w:val="center"/>
                    <w:rPr>
                      <w:rFonts w:ascii="Times New Roman" w:hAnsi="Times New Roman" w:eastAsia="等线" w:cs="Times New Roman"/>
                      <w:bCs/>
                      <w:sz w:val="20"/>
                      <w:szCs w:val="20"/>
                    </w:rPr>
                  </w:pPr>
                  <w:r>
                    <w:rPr>
                      <w:rFonts w:ascii="Times New Roman" w:hAnsi="Times New Roman" w:eastAsia="等线" w:cs="Times New Roman"/>
                      <w:bCs/>
                      <w:sz w:val="20"/>
                      <w:szCs w:val="20"/>
                    </w:rPr>
                    <w:t xml:space="preserve">52.4 </w:t>
                  </w:r>
                </w:p>
              </w:tc>
              <w:tc>
                <w:tcPr>
                  <w:tcW w:w="1520"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等线" w:cs="Times New Roman"/>
                      <w:sz w:val="18"/>
                      <w:szCs w:val="18"/>
                    </w:rPr>
                  </w:pPr>
                  <w:r>
                    <w:rPr>
                      <w:rFonts w:ascii="Times New Roman" w:hAnsi="Times New Roman" w:eastAsia="等线" w:cs="Times New Roman"/>
                      <w:sz w:val="18"/>
                      <w:szCs w:val="18"/>
                    </w:rPr>
                    <w:t xml:space="preserve">52.4 </w:t>
                  </w:r>
                </w:p>
              </w:tc>
            </w:tr>
            <w:tr>
              <w:tblPrEx>
                <w:tblCellMar>
                  <w:top w:w="0" w:type="dxa"/>
                  <w:left w:w="108" w:type="dxa"/>
                  <w:bottom w:w="0" w:type="dxa"/>
                  <w:right w:w="108" w:type="dxa"/>
                </w:tblCellMar>
              </w:tblPrEx>
              <w:trPr>
                <w:trHeight w:val="300" w:hRule="atLeast"/>
              </w:trPr>
              <w:tc>
                <w:tcPr>
                  <w:tcW w:w="3680" w:type="dxa"/>
                  <w:tcBorders>
                    <w:top w:val="nil"/>
                    <w:left w:val="single" w:color="auto" w:sz="4" w:space="0"/>
                    <w:bottom w:val="single" w:color="auto" w:sz="4" w:space="0"/>
                    <w:right w:val="single" w:color="auto" w:sz="4" w:space="0"/>
                  </w:tcBorders>
                  <w:shd w:val="clear" w:color="auto" w:fill="FFFFFF" w:themeFill="background1"/>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背管退绑机</w:t>
                  </w:r>
                </w:p>
              </w:tc>
              <w:tc>
                <w:tcPr>
                  <w:tcW w:w="1520" w:type="dxa"/>
                  <w:tcBorders>
                    <w:top w:val="nil"/>
                    <w:left w:val="nil"/>
                    <w:bottom w:val="single" w:color="auto" w:sz="4" w:space="0"/>
                    <w:right w:val="single" w:color="auto" w:sz="4" w:space="0"/>
                  </w:tcBorders>
                  <w:shd w:val="clear" w:color="auto" w:fill="FFFFFF" w:themeFill="background1"/>
                  <w:vAlign w:val="center"/>
                </w:tcPr>
                <w:p>
                  <w:pPr>
                    <w:jc w:val="center"/>
                    <w:rPr>
                      <w:rFonts w:ascii="Times New Roman" w:hAnsi="Times New Roman" w:eastAsia="等线" w:cs="Times New Roman"/>
                      <w:bCs/>
                      <w:sz w:val="20"/>
                      <w:szCs w:val="20"/>
                    </w:rPr>
                  </w:pPr>
                  <w:r>
                    <w:rPr>
                      <w:rFonts w:ascii="Times New Roman" w:hAnsi="Times New Roman" w:eastAsia="等线" w:cs="Times New Roman"/>
                      <w:bCs/>
                      <w:sz w:val="20"/>
                      <w:szCs w:val="20"/>
                    </w:rPr>
                    <w:t xml:space="preserve">2 </w:t>
                  </w:r>
                </w:p>
              </w:tc>
              <w:tc>
                <w:tcPr>
                  <w:tcW w:w="1520" w:type="dxa"/>
                  <w:tcBorders>
                    <w:top w:val="nil"/>
                    <w:left w:val="nil"/>
                    <w:bottom w:val="single" w:color="auto" w:sz="4" w:space="0"/>
                    <w:right w:val="single" w:color="auto" w:sz="4" w:space="0"/>
                  </w:tcBorders>
                  <w:shd w:val="clear" w:color="auto" w:fill="FFFFFF" w:themeFill="background1"/>
                  <w:vAlign w:val="center"/>
                </w:tcPr>
                <w:p>
                  <w:pPr>
                    <w:jc w:val="center"/>
                    <w:rPr>
                      <w:rFonts w:ascii="Times New Roman" w:hAnsi="Times New Roman" w:eastAsia="等线" w:cs="Times New Roman"/>
                      <w:bCs/>
                      <w:sz w:val="20"/>
                      <w:szCs w:val="20"/>
                    </w:rPr>
                  </w:pPr>
                  <w:r>
                    <w:rPr>
                      <w:rFonts w:ascii="Times New Roman" w:hAnsi="Times New Roman" w:eastAsia="等线" w:cs="Times New Roman"/>
                      <w:bCs/>
                      <w:sz w:val="20"/>
                      <w:szCs w:val="20"/>
                    </w:rPr>
                    <w:t xml:space="preserve">49.8 </w:t>
                  </w:r>
                </w:p>
              </w:tc>
              <w:tc>
                <w:tcPr>
                  <w:tcW w:w="1520"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等线" w:cs="Times New Roman"/>
                      <w:sz w:val="18"/>
                      <w:szCs w:val="18"/>
                    </w:rPr>
                  </w:pPr>
                  <w:r>
                    <w:rPr>
                      <w:rFonts w:ascii="Times New Roman" w:hAnsi="Times New Roman" w:eastAsia="等线" w:cs="Times New Roman"/>
                      <w:sz w:val="18"/>
                      <w:szCs w:val="18"/>
                    </w:rPr>
                    <w:t xml:space="preserve">99.6 </w:t>
                  </w:r>
                </w:p>
              </w:tc>
            </w:tr>
            <w:tr>
              <w:tblPrEx>
                <w:tblCellMar>
                  <w:top w:w="0" w:type="dxa"/>
                  <w:left w:w="108" w:type="dxa"/>
                  <w:bottom w:w="0" w:type="dxa"/>
                  <w:right w:w="108" w:type="dxa"/>
                </w:tblCellMar>
              </w:tblPrEx>
              <w:trPr>
                <w:trHeight w:val="300" w:hRule="atLeast"/>
              </w:trPr>
              <w:tc>
                <w:tcPr>
                  <w:tcW w:w="3680" w:type="dxa"/>
                  <w:tcBorders>
                    <w:top w:val="nil"/>
                    <w:left w:val="single" w:color="auto" w:sz="4" w:space="0"/>
                    <w:bottom w:val="single" w:color="auto" w:sz="4" w:space="0"/>
                    <w:right w:val="single" w:color="auto" w:sz="4" w:space="0"/>
                  </w:tcBorders>
                  <w:shd w:val="clear" w:color="auto" w:fill="FFFFFF" w:themeFill="background1"/>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氦检仪</w:t>
                  </w:r>
                </w:p>
              </w:tc>
              <w:tc>
                <w:tcPr>
                  <w:tcW w:w="1520" w:type="dxa"/>
                  <w:tcBorders>
                    <w:top w:val="nil"/>
                    <w:left w:val="nil"/>
                    <w:bottom w:val="single" w:color="auto" w:sz="4" w:space="0"/>
                    <w:right w:val="single" w:color="auto" w:sz="4" w:space="0"/>
                  </w:tcBorders>
                  <w:shd w:val="clear" w:color="auto" w:fill="FFFFFF" w:themeFill="background1"/>
                  <w:vAlign w:val="center"/>
                </w:tcPr>
                <w:p>
                  <w:pPr>
                    <w:jc w:val="center"/>
                    <w:rPr>
                      <w:rFonts w:ascii="Times New Roman" w:hAnsi="Times New Roman" w:eastAsia="等线" w:cs="Times New Roman"/>
                      <w:bCs/>
                      <w:sz w:val="20"/>
                      <w:szCs w:val="20"/>
                    </w:rPr>
                  </w:pPr>
                  <w:r>
                    <w:rPr>
                      <w:rFonts w:ascii="Times New Roman" w:hAnsi="Times New Roman" w:eastAsia="等线" w:cs="Times New Roman"/>
                      <w:bCs/>
                      <w:sz w:val="20"/>
                      <w:szCs w:val="20"/>
                    </w:rPr>
                    <w:t xml:space="preserve">1 </w:t>
                  </w:r>
                </w:p>
              </w:tc>
              <w:tc>
                <w:tcPr>
                  <w:tcW w:w="1520" w:type="dxa"/>
                  <w:tcBorders>
                    <w:top w:val="nil"/>
                    <w:left w:val="nil"/>
                    <w:bottom w:val="single" w:color="auto" w:sz="4" w:space="0"/>
                    <w:right w:val="single" w:color="auto" w:sz="4" w:space="0"/>
                  </w:tcBorders>
                  <w:shd w:val="clear" w:color="auto" w:fill="FFFFFF" w:themeFill="background1"/>
                  <w:vAlign w:val="center"/>
                </w:tcPr>
                <w:p>
                  <w:pPr>
                    <w:jc w:val="center"/>
                    <w:rPr>
                      <w:rFonts w:ascii="Times New Roman" w:hAnsi="Times New Roman" w:eastAsia="等线" w:cs="Times New Roman"/>
                      <w:bCs/>
                      <w:sz w:val="20"/>
                      <w:szCs w:val="20"/>
                    </w:rPr>
                  </w:pPr>
                  <w:r>
                    <w:rPr>
                      <w:rFonts w:ascii="Times New Roman" w:hAnsi="Times New Roman" w:eastAsia="等线" w:cs="Times New Roman"/>
                      <w:bCs/>
                      <w:sz w:val="20"/>
                      <w:szCs w:val="20"/>
                    </w:rPr>
                    <w:t xml:space="preserve">12.7 </w:t>
                  </w:r>
                </w:p>
              </w:tc>
              <w:tc>
                <w:tcPr>
                  <w:tcW w:w="1520"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等线" w:cs="Times New Roman"/>
                      <w:sz w:val="18"/>
                      <w:szCs w:val="18"/>
                    </w:rPr>
                  </w:pPr>
                  <w:r>
                    <w:rPr>
                      <w:rFonts w:ascii="Times New Roman" w:hAnsi="Times New Roman" w:eastAsia="等线" w:cs="Times New Roman"/>
                      <w:sz w:val="18"/>
                      <w:szCs w:val="18"/>
                    </w:rPr>
                    <w:t xml:space="preserve">12.7 </w:t>
                  </w:r>
                </w:p>
              </w:tc>
            </w:tr>
            <w:tr>
              <w:tblPrEx>
                <w:tblCellMar>
                  <w:top w:w="0" w:type="dxa"/>
                  <w:left w:w="108" w:type="dxa"/>
                  <w:bottom w:w="0" w:type="dxa"/>
                  <w:right w:w="108" w:type="dxa"/>
                </w:tblCellMar>
              </w:tblPrEx>
              <w:trPr>
                <w:trHeight w:val="300" w:hRule="atLeast"/>
              </w:trPr>
              <w:tc>
                <w:tcPr>
                  <w:tcW w:w="3680" w:type="dxa"/>
                  <w:tcBorders>
                    <w:top w:val="nil"/>
                    <w:left w:val="single" w:color="auto" w:sz="4" w:space="0"/>
                    <w:bottom w:val="single" w:color="auto" w:sz="4" w:space="0"/>
                    <w:right w:val="single" w:color="auto" w:sz="4" w:space="0"/>
                  </w:tcBorders>
                  <w:shd w:val="clear" w:color="auto" w:fill="FFFFFF" w:themeFill="background1"/>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大理石平台</w:t>
                  </w:r>
                </w:p>
              </w:tc>
              <w:tc>
                <w:tcPr>
                  <w:tcW w:w="1520" w:type="dxa"/>
                  <w:tcBorders>
                    <w:top w:val="nil"/>
                    <w:left w:val="nil"/>
                    <w:bottom w:val="single" w:color="auto" w:sz="4" w:space="0"/>
                    <w:right w:val="single" w:color="auto" w:sz="4" w:space="0"/>
                  </w:tcBorders>
                  <w:shd w:val="clear" w:color="auto" w:fill="FFFFFF" w:themeFill="background1"/>
                  <w:vAlign w:val="center"/>
                </w:tcPr>
                <w:p>
                  <w:pPr>
                    <w:jc w:val="center"/>
                    <w:rPr>
                      <w:rFonts w:ascii="Times New Roman" w:hAnsi="Times New Roman" w:eastAsia="等线" w:cs="Times New Roman"/>
                      <w:bCs/>
                      <w:sz w:val="20"/>
                      <w:szCs w:val="20"/>
                    </w:rPr>
                  </w:pPr>
                  <w:r>
                    <w:rPr>
                      <w:rFonts w:ascii="Times New Roman" w:hAnsi="Times New Roman" w:eastAsia="等线" w:cs="Times New Roman"/>
                      <w:bCs/>
                      <w:sz w:val="20"/>
                      <w:szCs w:val="20"/>
                    </w:rPr>
                    <w:t xml:space="preserve">1 </w:t>
                  </w:r>
                </w:p>
              </w:tc>
              <w:tc>
                <w:tcPr>
                  <w:tcW w:w="1520" w:type="dxa"/>
                  <w:tcBorders>
                    <w:top w:val="nil"/>
                    <w:left w:val="nil"/>
                    <w:bottom w:val="single" w:color="auto" w:sz="4" w:space="0"/>
                    <w:right w:val="single" w:color="auto" w:sz="4" w:space="0"/>
                  </w:tcBorders>
                  <w:shd w:val="clear" w:color="auto" w:fill="FFFFFF" w:themeFill="background1"/>
                  <w:vAlign w:val="center"/>
                </w:tcPr>
                <w:p>
                  <w:pPr>
                    <w:jc w:val="center"/>
                    <w:rPr>
                      <w:rFonts w:ascii="Times New Roman" w:hAnsi="Times New Roman" w:eastAsia="等线" w:cs="Times New Roman"/>
                      <w:bCs/>
                      <w:sz w:val="20"/>
                      <w:szCs w:val="20"/>
                    </w:rPr>
                  </w:pPr>
                  <w:r>
                    <w:rPr>
                      <w:rFonts w:ascii="Times New Roman" w:hAnsi="Times New Roman" w:eastAsia="等线" w:cs="Times New Roman"/>
                      <w:bCs/>
                      <w:sz w:val="20"/>
                      <w:szCs w:val="20"/>
                    </w:rPr>
                    <w:t xml:space="preserve">3.0 </w:t>
                  </w:r>
                </w:p>
              </w:tc>
              <w:tc>
                <w:tcPr>
                  <w:tcW w:w="1520"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等线" w:cs="Times New Roman"/>
                      <w:sz w:val="18"/>
                      <w:szCs w:val="18"/>
                    </w:rPr>
                  </w:pPr>
                  <w:r>
                    <w:rPr>
                      <w:rFonts w:ascii="Times New Roman" w:hAnsi="Times New Roman" w:eastAsia="等线" w:cs="Times New Roman"/>
                      <w:sz w:val="18"/>
                      <w:szCs w:val="18"/>
                    </w:rPr>
                    <w:t xml:space="preserve">3.0 </w:t>
                  </w:r>
                </w:p>
              </w:tc>
            </w:tr>
            <w:tr>
              <w:tblPrEx>
                <w:tblCellMar>
                  <w:top w:w="0" w:type="dxa"/>
                  <w:left w:w="108" w:type="dxa"/>
                  <w:bottom w:w="0" w:type="dxa"/>
                  <w:right w:w="108" w:type="dxa"/>
                </w:tblCellMar>
              </w:tblPrEx>
              <w:trPr>
                <w:trHeight w:val="300" w:hRule="atLeast"/>
              </w:trPr>
              <w:tc>
                <w:tcPr>
                  <w:tcW w:w="3680" w:type="dxa"/>
                  <w:tcBorders>
                    <w:top w:val="nil"/>
                    <w:left w:val="single" w:color="auto" w:sz="4" w:space="0"/>
                    <w:bottom w:val="single" w:color="auto" w:sz="4" w:space="0"/>
                    <w:right w:val="single" w:color="auto" w:sz="4" w:space="0"/>
                  </w:tcBorders>
                  <w:shd w:val="clear" w:color="auto" w:fill="FFFFFF" w:themeFill="background1"/>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EP测量仪</w:t>
                  </w:r>
                </w:p>
              </w:tc>
              <w:tc>
                <w:tcPr>
                  <w:tcW w:w="1520" w:type="dxa"/>
                  <w:tcBorders>
                    <w:top w:val="nil"/>
                    <w:left w:val="nil"/>
                    <w:bottom w:val="single" w:color="auto" w:sz="4" w:space="0"/>
                    <w:right w:val="single" w:color="auto" w:sz="4" w:space="0"/>
                  </w:tcBorders>
                  <w:shd w:val="clear" w:color="auto" w:fill="FFFFFF" w:themeFill="background1"/>
                  <w:vAlign w:val="center"/>
                </w:tcPr>
                <w:p>
                  <w:pPr>
                    <w:jc w:val="center"/>
                    <w:rPr>
                      <w:rFonts w:ascii="Times New Roman" w:hAnsi="Times New Roman" w:eastAsia="等线" w:cs="Times New Roman"/>
                      <w:bCs/>
                      <w:sz w:val="20"/>
                      <w:szCs w:val="20"/>
                    </w:rPr>
                  </w:pPr>
                  <w:r>
                    <w:rPr>
                      <w:rFonts w:ascii="Times New Roman" w:hAnsi="Times New Roman" w:eastAsia="等线" w:cs="Times New Roman"/>
                      <w:bCs/>
                      <w:sz w:val="20"/>
                      <w:szCs w:val="20"/>
                    </w:rPr>
                    <w:t xml:space="preserve">1 </w:t>
                  </w:r>
                </w:p>
              </w:tc>
              <w:tc>
                <w:tcPr>
                  <w:tcW w:w="1520" w:type="dxa"/>
                  <w:tcBorders>
                    <w:top w:val="nil"/>
                    <w:left w:val="nil"/>
                    <w:bottom w:val="single" w:color="auto" w:sz="4" w:space="0"/>
                    <w:right w:val="single" w:color="auto" w:sz="4" w:space="0"/>
                  </w:tcBorders>
                  <w:shd w:val="clear" w:color="auto" w:fill="FFFFFF" w:themeFill="background1"/>
                  <w:vAlign w:val="center"/>
                </w:tcPr>
                <w:p>
                  <w:pPr>
                    <w:jc w:val="center"/>
                    <w:rPr>
                      <w:rFonts w:ascii="Times New Roman" w:hAnsi="Times New Roman" w:eastAsia="等线" w:cs="Times New Roman"/>
                      <w:bCs/>
                      <w:sz w:val="20"/>
                      <w:szCs w:val="20"/>
                    </w:rPr>
                  </w:pPr>
                  <w:r>
                    <w:rPr>
                      <w:rFonts w:ascii="Times New Roman" w:hAnsi="Times New Roman" w:eastAsia="等线" w:cs="Times New Roman"/>
                      <w:bCs/>
                      <w:sz w:val="20"/>
                      <w:szCs w:val="20"/>
                    </w:rPr>
                    <w:t xml:space="preserve">10.0 </w:t>
                  </w:r>
                </w:p>
              </w:tc>
              <w:tc>
                <w:tcPr>
                  <w:tcW w:w="1520"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等线" w:cs="Times New Roman"/>
                      <w:sz w:val="18"/>
                      <w:szCs w:val="18"/>
                    </w:rPr>
                  </w:pPr>
                  <w:r>
                    <w:rPr>
                      <w:rFonts w:ascii="Times New Roman" w:hAnsi="Times New Roman" w:eastAsia="等线" w:cs="Times New Roman"/>
                      <w:sz w:val="18"/>
                      <w:szCs w:val="18"/>
                    </w:rPr>
                    <w:t xml:space="preserve">10.0 </w:t>
                  </w:r>
                </w:p>
              </w:tc>
            </w:tr>
            <w:tr>
              <w:tblPrEx>
                <w:tblCellMar>
                  <w:top w:w="0" w:type="dxa"/>
                  <w:left w:w="108" w:type="dxa"/>
                  <w:bottom w:w="0" w:type="dxa"/>
                  <w:right w:w="108" w:type="dxa"/>
                </w:tblCellMar>
              </w:tblPrEx>
              <w:trPr>
                <w:trHeight w:val="300" w:hRule="atLeast"/>
              </w:trPr>
              <w:tc>
                <w:tcPr>
                  <w:tcW w:w="3680" w:type="dxa"/>
                  <w:tcBorders>
                    <w:top w:val="nil"/>
                    <w:left w:val="single" w:color="auto" w:sz="4" w:space="0"/>
                    <w:bottom w:val="single" w:color="auto" w:sz="4" w:space="0"/>
                    <w:right w:val="single" w:color="auto" w:sz="4" w:space="0"/>
                  </w:tcBorders>
                  <w:shd w:val="clear" w:color="auto" w:fill="FFFFFF" w:themeFill="background1"/>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半自动三坐标</w:t>
                  </w:r>
                  <w:r>
                    <w:rPr>
                      <w:rFonts w:hint="eastAsia" w:asciiTheme="minorEastAsia" w:hAnsiTheme="minorEastAsia" w:eastAsiaTheme="minorEastAsia" w:cstheme="minorEastAsia"/>
                      <w:sz w:val="18"/>
                      <w:szCs w:val="18"/>
                      <w:lang w:eastAsia="zh-CN"/>
                    </w:rPr>
                    <w:t>检测仪</w:t>
                  </w:r>
                </w:p>
              </w:tc>
              <w:tc>
                <w:tcPr>
                  <w:tcW w:w="1520" w:type="dxa"/>
                  <w:tcBorders>
                    <w:top w:val="nil"/>
                    <w:left w:val="nil"/>
                    <w:bottom w:val="single" w:color="auto" w:sz="4" w:space="0"/>
                    <w:right w:val="single" w:color="auto" w:sz="4" w:space="0"/>
                  </w:tcBorders>
                  <w:shd w:val="clear" w:color="auto" w:fill="FFFFFF" w:themeFill="background1"/>
                  <w:vAlign w:val="center"/>
                </w:tcPr>
                <w:p>
                  <w:pPr>
                    <w:jc w:val="center"/>
                    <w:rPr>
                      <w:rFonts w:ascii="Times New Roman" w:hAnsi="Times New Roman" w:eastAsia="等线" w:cs="Times New Roman"/>
                      <w:bCs/>
                      <w:sz w:val="20"/>
                      <w:szCs w:val="20"/>
                    </w:rPr>
                  </w:pPr>
                  <w:r>
                    <w:rPr>
                      <w:rFonts w:ascii="Times New Roman" w:hAnsi="Times New Roman" w:eastAsia="等线" w:cs="Times New Roman"/>
                      <w:bCs/>
                      <w:sz w:val="20"/>
                      <w:szCs w:val="20"/>
                    </w:rPr>
                    <w:t xml:space="preserve">1 </w:t>
                  </w:r>
                </w:p>
              </w:tc>
              <w:tc>
                <w:tcPr>
                  <w:tcW w:w="1520" w:type="dxa"/>
                  <w:tcBorders>
                    <w:top w:val="nil"/>
                    <w:left w:val="nil"/>
                    <w:bottom w:val="single" w:color="auto" w:sz="4" w:space="0"/>
                    <w:right w:val="single" w:color="auto" w:sz="4" w:space="0"/>
                  </w:tcBorders>
                  <w:shd w:val="clear" w:color="auto" w:fill="FFFFFF" w:themeFill="background1"/>
                  <w:vAlign w:val="center"/>
                </w:tcPr>
                <w:p>
                  <w:pPr>
                    <w:jc w:val="center"/>
                    <w:rPr>
                      <w:rFonts w:ascii="Times New Roman" w:hAnsi="Times New Roman" w:eastAsia="等线" w:cs="Times New Roman"/>
                      <w:bCs/>
                      <w:sz w:val="20"/>
                      <w:szCs w:val="20"/>
                    </w:rPr>
                  </w:pPr>
                  <w:r>
                    <w:rPr>
                      <w:rFonts w:ascii="Times New Roman" w:hAnsi="Times New Roman" w:eastAsia="等线" w:cs="Times New Roman"/>
                      <w:bCs/>
                      <w:sz w:val="20"/>
                      <w:szCs w:val="20"/>
                    </w:rPr>
                    <w:t xml:space="preserve">30.0 </w:t>
                  </w:r>
                </w:p>
              </w:tc>
              <w:tc>
                <w:tcPr>
                  <w:tcW w:w="1520"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等线" w:cs="Times New Roman"/>
                      <w:sz w:val="18"/>
                      <w:szCs w:val="18"/>
                    </w:rPr>
                  </w:pPr>
                  <w:r>
                    <w:rPr>
                      <w:rFonts w:ascii="Times New Roman" w:hAnsi="Times New Roman" w:eastAsia="等线" w:cs="Times New Roman"/>
                      <w:sz w:val="18"/>
                      <w:szCs w:val="18"/>
                    </w:rPr>
                    <w:t xml:space="preserve">30.0 </w:t>
                  </w:r>
                </w:p>
              </w:tc>
            </w:tr>
            <w:tr>
              <w:tblPrEx>
                <w:tblCellMar>
                  <w:top w:w="0" w:type="dxa"/>
                  <w:left w:w="108" w:type="dxa"/>
                  <w:bottom w:w="0" w:type="dxa"/>
                  <w:right w:w="108" w:type="dxa"/>
                </w:tblCellMar>
              </w:tblPrEx>
              <w:trPr>
                <w:trHeight w:val="300" w:hRule="atLeast"/>
              </w:trPr>
              <w:tc>
                <w:tcPr>
                  <w:tcW w:w="3680" w:type="dxa"/>
                  <w:tcBorders>
                    <w:top w:val="nil"/>
                    <w:left w:val="single" w:color="auto" w:sz="4" w:space="0"/>
                    <w:bottom w:val="single" w:color="auto" w:sz="4" w:space="0"/>
                    <w:right w:val="single" w:color="auto" w:sz="4" w:space="0"/>
                  </w:tcBorders>
                  <w:shd w:val="clear" w:color="auto" w:fill="FFFFFF" w:themeFill="background1"/>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绑定机</w:t>
                  </w:r>
                </w:p>
              </w:tc>
              <w:tc>
                <w:tcPr>
                  <w:tcW w:w="1520" w:type="dxa"/>
                  <w:tcBorders>
                    <w:top w:val="nil"/>
                    <w:left w:val="nil"/>
                    <w:bottom w:val="single" w:color="auto" w:sz="4" w:space="0"/>
                    <w:right w:val="single" w:color="auto" w:sz="4" w:space="0"/>
                  </w:tcBorders>
                  <w:shd w:val="clear" w:color="auto" w:fill="FFFFFF" w:themeFill="background1"/>
                  <w:vAlign w:val="center"/>
                </w:tcPr>
                <w:p>
                  <w:pPr>
                    <w:jc w:val="center"/>
                    <w:rPr>
                      <w:rFonts w:ascii="Times New Roman" w:hAnsi="Times New Roman" w:eastAsia="等线" w:cs="Times New Roman"/>
                      <w:bCs/>
                      <w:sz w:val="20"/>
                      <w:szCs w:val="20"/>
                    </w:rPr>
                  </w:pPr>
                  <w:r>
                    <w:rPr>
                      <w:rFonts w:ascii="Times New Roman" w:hAnsi="Times New Roman" w:eastAsia="等线" w:cs="Times New Roman"/>
                      <w:bCs/>
                      <w:sz w:val="20"/>
                      <w:szCs w:val="20"/>
                    </w:rPr>
                    <w:t xml:space="preserve">2 </w:t>
                  </w:r>
                </w:p>
              </w:tc>
              <w:tc>
                <w:tcPr>
                  <w:tcW w:w="1520" w:type="dxa"/>
                  <w:tcBorders>
                    <w:top w:val="nil"/>
                    <w:left w:val="nil"/>
                    <w:bottom w:val="single" w:color="auto" w:sz="4" w:space="0"/>
                    <w:right w:val="single" w:color="auto" w:sz="4" w:space="0"/>
                  </w:tcBorders>
                  <w:shd w:val="clear" w:color="auto" w:fill="FFFFFF" w:themeFill="background1"/>
                  <w:vAlign w:val="center"/>
                </w:tcPr>
                <w:p>
                  <w:pPr>
                    <w:jc w:val="center"/>
                    <w:rPr>
                      <w:rFonts w:ascii="Times New Roman" w:hAnsi="Times New Roman" w:eastAsia="等线" w:cs="Times New Roman"/>
                      <w:bCs/>
                      <w:sz w:val="20"/>
                      <w:szCs w:val="20"/>
                    </w:rPr>
                  </w:pPr>
                  <w:r>
                    <w:rPr>
                      <w:rFonts w:ascii="Times New Roman" w:hAnsi="Times New Roman" w:eastAsia="等线" w:cs="Times New Roman"/>
                      <w:bCs/>
                      <w:sz w:val="20"/>
                      <w:szCs w:val="20"/>
                    </w:rPr>
                    <w:t xml:space="preserve">65.5 </w:t>
                  </w:r>
                </w:p>
              </w:tc>
              <w:tc>
                <w:tcPr>
                  <w:tcW w:w="1520"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等线" w:cs="Times New Roman"/>
                      <w:sz w:val="18"/>
                      <w:szCs w:val="18"/>
                    </w:rPr>
                  </w:pPr>
                  <w:r>
                    <w:rPr>
                      <w:rFonts w:ascii="Times New Roman" w:hAnsi="Times New Roman" w:eastAsia="等线" w:cs="Times New Roman"/>
                      <w:sz w:val="18"/>
                      <w:szCs w:val="18"/>
                    </w:rPr>
                    <w:t xml:space="preserve">131.0 </w:t>
                  </w:r>
                </w:p>
              </w:tc>
            </w:tr>
            <w:tr>
              <w:tblPrEx>
                <w:tblCellMar>
                  <w:top w:w="0" w:type="dxa"/>
                  <w:left w:w="108" w:type="dxa"/>
                  <w:bottom w:w="0" w:type="dxa"/>
                  <w:right w:w="108" w:type="dxa"/>
                </w:tblCellMar>
              </w:tblPrEx>
              <w:trPr>
                <w:trHeight w:val="300" w:hRule="atLeast"/>
              </w:trPr>
              <w:tc>
                <w:tcPr>
                  <w:tcW w:w="3680" w:type="dxa"/>
                  <w:tcBorders>
                    <w:top w:val="nil"/>
                    <w:left w:val="single" w:color="auto" w:sz="4" w:space="0"/>
                    <w:bottom w:val="single" w:color="auto" w:sz="4" w:space="0"/>
                    <w:right w:val="single" w:color="auto" w:sz="4" w:space="0"/>
                  </w:tcBorders>
                  <w:shd w:val="clear" w:color="auto" w:fill="FFFFFF" w:themeFill="background1"/>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eastAsia="zh-CN"/>
                    </w:rPr>
                    <w:t>超声波</w:t>
                  </w:r>
                  <w:r>
                    <w:rPr>
                      <w:rFonts w:hint="eastAsia" w:asciiTheme="minorEastAsia" w:hAnsiTheme="minorEastAsia" w:eastAsiaTheme="minorEastAsia" w:cstheme="minorEastAsia"/>
                      <w:sz w:val="18"/>
                      <w:szCs w:val="18"/>
                    </w:rPr>
                    <w:t>扫描</w:t>
                  </w:r>
                  <w:r>
                    <w:rPr>
                      <w:rFonts w:hint="eastAsia" w:asciiTheme="minorEastAsia" w:hAnsiTheme="minorEastAsia" w:eastAsiaTheme="minorEastAsia" w:cstheme="minorEastAsia"/>
                      <w:sz w:val="18"/>
                      <w:szCs w:val="18"/>
                      <w:lang w:eastAsia="zh-CN"/>
                    </w:rPr>
                    <w:t>机</w:t>
                  </w:r>
                </w:p>
              </w:tc>
              <w:tc>
                <w:tcPr>
                  <w:tcW w:w="1520" w:type="dxa"/>
                  <w:tcBorders>
                    <w:top w:val="nil"/>
                    <w:left w:val="nil"/>
                    <w:bottom w:val="single" w:color="auto" w:sz="4" w:space="0"/>
                    <w:right w:val="single" w:color="auto" w:sz="4" w:space="0"/>
                  </w:tcBorders>
                  <w:shd w:val="clear" w:color="auto" w:fill="FFFFFF" w:themeFill="background1"/>
                  <w:vAlign w:val="center"/>
                </w:tcPr>
                <w:p>
                  <w:pPr>
                    <w:jc w:val="center"/>
                    <w:rPr>
                      <w:rFonts w:ascii="Times New Roman" w:hAnsi="Times New Roman" w:eastAsia="等线" w:cs="Times New Roman"/>
                      <w:bCs/>
                      <w:sz w:val="20"/>
                      <w:szCs w:val="20"/>
                    </w:rPr>
                  </w:pPr>
                  <w:r>
                    <w:rPr>
                      <w:rFonts w:ascii="Times New Roman" w:hAnsi="Times New Roman" w:eastAsia="等线" w:cs="Times New Roman"/>
                      <w:bCs/>
                      <w:sz w:val="20"/>
                      <w:szCs w:val="20"/>
                    </w:rPr>
                    <w:t>2</w:t>
                  </w:r>
                </w:p>
              </w:tc>
              <w:tc>
                <w:tcPr>
                  <w:tcW w:w="1520" w:type="dxa"/>
                  <w:tcBorders>
                    <w:top w:val="nil"/>
                    <w:left w:val="nil"/>
                    <w:bottom w:val="single" w:color="auto" w:sz="4" w:space="0"/>
                    <w:right w:val="single" w:color="auto" w:sz="4" w:space="0"/>
                  </w:tcBorders>
                  <w:shd w:val="clear" w:color="auto" w:fill="FFFFFF" w:themeFill="background1"/>
                  <w:vAlign w:val="center"/>
                </w:tcPr>
                <w:p>
                  <w:pPr>
                    <w:jc w:val="center"/>
                    <w:rPr>
                      <w:rFonts w:ascii="Times New Roman" w:hAnsi="Times New Roman" w:eastAsia="等线" w:cs="Times New Roman"/>
                      <w:bCs/>
                      <w:sz w:val="20"/>
                      <w:szCs w:val="20"/>
                    </w:rPr>
                  </w:pPr>
                  <w:r>
                    <w:rPr>
                      <w:rFonts w:ascii="Times New Roman" w:hAnsi="Times New Roman" w:eastAsia="等线" w:cs="Times New Roman"/>
                      <w:bCs/>
                      <w:sz w:val="20"/>
                      <w:szCs w:val="20"/>
                    </w:rPr>
                    <w:t xml:space="preserve">87.5 </w:t>
                  </w:r>
                </w:p>
              </w:tc>
              <w:tc>
                <w:tcPr>
                  <w:tcW w:w="1520"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等线" w:cs="Times New Roman"/>
                      <w:sz w:val="18"/>
                      <w:szCs w:val="18"/>
                    </w:rPr>
                  </w:pPr>
                  <w:r>
                    <w:rPr>
                      <w:rFonts w:ascii="Times New Roman" w:hAnsi="Times New Roman" w:eastAsia="等线" w:cs="Times New Roman"/>
                      <w:sz w:val="18"/>
                      <w:szCs w:val="18"/>
                    </w:rPr>
                    <w:t>175</w:t>
                  </w:r>
                </w:p>
              </w:tc>
            </w:tr>
            <w:tr>
              <w:tblPrEx>
                <w:tblCellMar>
                  <w:top w:w="0" w:type="dxa"/>
                  <w:left w:w="108" w:type="dxa"/>
                  <w:bottom w:w="0" w:type="dxa"/>
                  <w:right w:w="108" w:type="dxa"/>
                </w:tblCellMar>
              </w:tblPrEx>
              <w:trPr>
                <w:trHeight w:val="300" w:hRule="atLeast"/>
              </w:trPr>
              <w:tc>
                <w:tcPr>
                  <w:tcW w:w="3680" w:type="dxa"/>
                  <w:tcBorders>
                    <w:top w:val="nil"/>
                    <w:left w:val="single" w:color="auto" w:sz="4" w:space="0"/>
                    <w:bottom w:val="single" w:color="auto" w:sz="4" w:space="0"/>
                    <w:right w:val="single" w:color="auto" w:sz="4" w:space="0"/>
                  </w:tcBorders>
                  <w:shd w:val="clear" w:color="auto" w:fill="FFFFFF" w:themeFill="background1"/>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旋转靶清洗机</w:t>
                  </w:r>
                </w:p>
              </w:tc>
              <w:tc>
                <w:tcPr>
                  <w:tcW w:w="1520" w:type="dxa"/>
                  <w:tcBorders>
                    <w:top w:val="nil"/>
                    <w:left w:val="nil"/>
                    <w:bottom w:val="single" w:color="auto" w:sz="4" w:space="0"/>
                    <w:right w:val="single" w:color="auto" w:sz="4" w:space="0"/>
                  </w:tcBorders>
                  <w:shd w:val="clear" w:color="auto" w:fill="FFFFFF" w:themeFill="background1"/>
                  <w:vAlign w:val="center"/>
                </w:tcPr>
                <w:p>
                  <w:pPr>
                    <w:jc w:val="center"/>
                    <w:rPr>
                      <w:rFonts w:ascii="Times New Roman" w:hAnsi="Times New Roman" w:eastAsia="等线" w:cs="Times New Roman"/>
                      <w:bCs/>
                      <w:sz w:val="20"/>
                      <w:szCs w:val="20"/>
                    </w:rPr>
                  </w:pPr>
                  <w:r>
                    <w:rPr>
                      <w:rFonts w:ascii="Times New Roman" w:hAnsi="Times New Roman" w:eastAsia="等线" w:cs="Times New Roman"/>
                      <w:bCs/>
                      <w:sz w:val="20"/>
                      <w:szCs w:val="20"/>
                    </w:rPr>
                    <w:t xml:space="preserve">4 </w:t>
                  </w:r>
                </w:p>
              </w:tc>
              <w:tc>
                <w:tcPr>
                  <w:tcW w:w="1520" w:type="dxa"/>
                  <w:tcBorders>
                    <w:top w:val="nil"/>
                    <w:left w:val="nil"/>
                    <w:bottom w:val="single" w:color="auto" w:sz="4" w:space="0"/>
                    <w:right w:val="single" w:color="auto" w:sz="4" w:space="0"/>
                  </w:tcBorders>
                  <w:shd w:val="clear" w:color="auto" w:fill="FFFFFF" w:themeFill="background1"/>
                  <w:vAlign w:val="center"/>
                </w:tcPr>
                <w:p>
                  <w:pPr>
                    <w:jc w:val="center"/>
                    <w:rPr>
                      <w:rFonts w:ascii="Times New Roman" w:hAnsi="Times New Roman" w:eastAsia="等线" w:cs="Times New Roman"/>
                      <w:bCs/>
                      <w:sz w:val="20"/>
                      <w:szCs w:val="20"/>
                    </w:rPr>
                  </w:pPr>
                  <w:r>
                    <w:rPr>
                      <w:rFonts w:ascii="Times New Roman" w:hAnsi="Times New Roman" w:eastAsia="等线" w:cs="Times New Roman"/>
                      <w:bCs/>
                      <w:sz w:val="20"/>
                      <w:szCs w:val="20"/>
                    </w:rPr>
                    <w:t xml:space="preserve">11.0 </w:t>
                  </w:r>
                </w:p>
              </w:tc>
              <w:tc>
                <w:tcPr>
                  <w:tcW w:w="1520"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等线" w:cs="Times New Roman"/>
                      <w:sz w:val="18"/>
                      <w:szCs w:val="18"/>
                    </w:rPr>
                  </w:pPr>
                  <w:r>
                    <w:rPr>
                      <w:rFonts w:ascii="Times New Roman" w:hAnsi="Times New Roman" w:eastAsia="等线" w:cs="Times New Roman"/>
                      <w:sz w:val="18"/>
                      <w:szCs w:val="18"/>
                    </w:rPr>
                    <w:t xml:space="preserve">22.0 </w:t>
                  </w:r>
                </w:p>
              </w:tc>
            </w:tr>
            <w:tr>
              <w:tblPrEx>
                <w:tblCellMar>
                  <w:top w:w="0" w:type="dxa"/>
                  <w:left w:w="108" w:type="dxa"/>
                  <w:bottom w:w="0" w:type="dxa"/>
                  <w:right w:w="108" w:type="dxa"/>
                </w:tblCellMar>
              </w:tblPrEx>
              <w:trPr>
                <w:trHeight w:val="300" w:hRule="atLeast"/>
              </w:trPr>
              <w:tc>
                <w:tcPr>
                  <w:tcW w:w="368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喷砂机</w:t>
                  </w:r>
                </w:p>
              </w:tc>
              <w:tc>
                <w:tcPr>
                  <w:tcW w:w="1520" w:type="dxa"/>
                  <w:tcBorders>
                    <w:top w:val="single" w:color="auto" w:sz="4" w:space="0"/>
                    <w:left w:val="nil"/>
                    <w:bottom w:val="single" w:color="auto" w:sz="4" w:space="0"/>
                    <w:right w:val="single" w:color="auto" w:sz="4" w:space="0"/>
                  </w:tcBorders>
                  <w:shd w:val="clear" w:color="auto" w:fill="FFFFFF" w:themeFill="background1"/>
                  <w:vAlign w:val="center"/>
                </w:tcPr>
                <w:p>
                  <w:pPr>
                    <w:jc w:val="center"/>
                    <w:rPr>
                      <w:rFonts w:ascii="Times New Roman" w:hAnsi="Times New Roman" w:eastAsia="等线" w:cs="Times New Roman"/>
                      <w:bCs/>
                      <w:sz w:val="20"/>
                      <w:szCs w:val="20"/>
                    </w:rPr>
                  </w:pPr>
                  <w:r>
                    <w:rPr>
                      <w:rFonts w:ascii="Times New Roman" w:hAnsi="Times New Roman" w:eastAsia="等线" w:cs="Times New Roman"/>
                      <w:bCs/>
                      <w:sz w:val="20"/>
                      <w:szCs w:val="20"/>
                    </w:rPr>
                    <w:t xml:space="preserve">1 </w:t>
                  </w:r>
                </w:p>
              </w:tc>
              <w:tc>
                <w:tcPr>
                  <w:tcW w:w="1520" w:type="dxa"/>
                  <w:tcBorders>
                    <w:top w:val="single" w:color="auto" w:sz="4" w:space="0"/>
                    <w:left w:val="nil"/>
                    <w:bottom w:val="single" w:color="auto" w:sz="4" w:space="0"/>
                    <w:right w:val="single" w:color="auto" w:sz="4" w:space="0"/>
                  </w:tcBorders>
                  <w:shd w:val="clear" w:color="auto" w:fill="FFFFFF" w:themeFill="background1"/>
                  <w:vAlign w:val="center"/>
                </w:tcPr>
                <w:p>
                  <w:pPr>
                    <w:jc w:val="center"/>
                    <w:rPr>
                      <w:rFonts w:ascii="Times New Roman" w:hAnsi="Times New Roman" w:eastAsia="等线" w:cs="Times New Roman"/>
                      <w:bCs/>
                      <w:sz w:val="20"/>
                      <w:szCs w:val="20"/>
                    </w:rPr>
                  </w:pPr>
                  <w:r>
                    <w:rPr>
                      <w:rFonts w:ascii="Times New Roman" w:hAnsi="Times New Roman" w:eastAsia="等线" w:cs="Times New Roman"/>
                      <w:bCs/>
                      <w:sz w:val="20"/>
                      <w:szCs w:val="20"/>
                    </w:rPr>
                    <w:t xml:space="preserve">26.0 </w:t>
                  </w:r>
                </w:p>
              </w:tc>
              <w:tc>
                <w:tcPr>
                  <w:tcW w:w="1520" w:type="dxa"/>
                  <w:tcBorders>
                    <w:top w:val="single" w:color="auto" w:sz="4" w:space="0"/>
                    <w:left w:val="nil"/>
                    <w:bottom w:val="single" w:color="auto" w:sz="4" w:space="0"/>
                    <w:right w:val="single" w:color="auto" w:sz="4" w:space="0"/>
                  </w:tcBorders>
                  <w:shd w:val="clear" w:color="auto" w:fill="auto"/>
                  <w:vAlign w:val="center"/>
                </w:tcPr>
                <w:p>
                  <w:pPr>
                    <w:jc w:val="center"/>
                    <w:rPr>
                      <w:rFonts w:ascii="Times New Roman" w:hAnsi="Times New Roman" w:eastAsia="等线" w:cs="Times New Roman"/>
                      <w:sz w:val="18"/>
                      <w:szCs w:val="18"/>
                    </w:rPr>
                  </w:pPr>
                  <w:r>
                    <w:rPr>
                      <w:rFonts w:ascii="Times New Roman" w:hAnsi="Times New Roman" w:eastAsia="等线" w:cs="Times New Roman"/>
                      <w:sz w:val="18"/>
                      <w:szCs w:val="18"/>
                    </w:rPr>
                    <w:t xml:space="preserve">26.0 </w:t>
                  </w:r>
                </w:p>
              </w:tc>
            </w:tr>
            <w:tr>
              <w:tblPrEx>
                <w:tblCellMar>
                  <w:top w:w="0" w:type="dxa"/>
                  <w:left w:w="108" w:type="dxa"/>
                  <w:bottom w:w="0" w:type="dxa"/>
                  <w:right w:w="108" w:type="dxa"/>
                </w:tblCellMar>
              </w:tblPrEx>
              <w:trPr>
                <w:trHeight w:val="300" w:hRule="atLeast"/>
              </w:trPr>
              <w:tc>
                <w:tcPr>
                  <w:tcW w:w="368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rFonts w:ascii="Times New Roman" w:hAnsi="Times New Roman" w:eastAsia="等线" w:cs="Times New Roman"/>
                      <w:sz w:val="18"/>
                      <w:szCs w:val="18"/>
                    </w:rPr>
                  </w:pPr>
                  <w:r>
                    <w:rPr>
                      <w:rFonts w:ascii="Times New Roman" w:hAnsi="Times New Roman" w:eastAsia="等线" w:cs="Times New Roman"/>
                      <w:sz w:val="18"/>
                      <w:szCs w:val="18"/>
                    </w:rPr>
                    <w:t>包装机</w:t>
                  </w:r>
                </w:p>
              </w:tc>
              <w:tc>
                <w:tcPr>
                  <w:tcW w:w="1520" w:type="dxa"/>
                  <w:tcBorders>
                    <w:top w:val="single" w:color="auto" w:sz="4" w:space="0"/>
                    <w:left w:val="nil"/>
                    <w:bottom w:val="single" w:color="auto" w:sz="4" w:space="0"/>
                    <w:right w:val="single" w:color="auto" w:sz="4" w:space="0"/>
                  </w:tcBorders>
                  <w:shd w:val="clear" w:color="auto" w:fill="FFFFFF" w:themeFill="background1"/>
                  <w:vAlign w:val="center"/>
                </w:tcPr>
                <w:p>
                  <w:pPr>
                    <w:jc w:val="center"/>
                    <w:rPr>
                      <w:rFonts w:ascii="Times New Roman" w:hAnsi="Times New Roman" w:eastAsia="等线" w:cs="Times New Roman"/>
                      <w:bCs/>
                      <w:sz w:val="20"/>
                      <w:szCs w:val="20"/>
                    </w:rPr>
                  </w:pPr>
                  <w:r>
                    <w:rPr>
                      <w:rFonts w:ascii="Times New Roman" w:hAnsi="Times New Roman" w:eastAsia="等线" w:cs="Times New Roman"/>
                      <w:bCs/>
                      <w:sz w:val="20"/>
                      <w:szCs w:val="20"/>
                    </w:rPr>
                    <w:t xml:space="preserve">1 </w:t>
                  </w:r>
                </w:p>
              </w:tc>
              <w:tc>
                <w:tcPr>
                  <w:tcW w:w="1520" w:type="dxa"/>
                  <w:tcBorders>
                    <w:top w:val="single" w:color="auto" w:sz="4" w:space="0"/>
                    <w:left w:val="nil"/>
                    <w:bottom w:val="single" w:color="auto" w:sz="4" w:space="0"/>
                    <w:right w:val="single" w:color="auto" w:sz="4" w:space="0"/>
                  </w:tcBorders>
                  <w:shd w:val="clear" w:color="auto" w:fill="FFFFFF" w:themeFill="background1"/>
                  <w:vAlign w:val="center"/>
                </w:tcPr>
                <w:p>
                  <w:pPr>
                    <w:jc w:val="center"/>
                    <w:rPr>
                      <w:rFonts w:ascii="Times New Roman" w:hAnsi="Times New Roman" w:eastAsia="等线" w:cs="Times New Roman"/>
                      <w:bCs/>
                      <w:sz w:val="20"/>
                      <w:szCs w:val="20"/>
                    </w:rPr>
                  </w:pPr>
                  <w:r>
                    <w:rPr>
                      <w:rFonts w:ascii="Times New Roman" w:hAnsi="Times New Roman" w:eastAsia="等线" w:cs="Times New Roman"/>
                      <w:bCs/>
                      <w:sz w:val="20"/>
                      <w:szCs w:val="20"/>
                    </w:rPr>
                    <w:t xml:space="preserve">5.3 </w:t>
                  </w:r>
                </w:p>
              </w:tc>
              <w:tc>
                <w:tcPr>
                  <w:tcW w:w="1520" w:type="dxa"/>
                  <w:tcBorders>
                    <w:top w:val="single" w:color="auto" w:sz="4" w:space="0"/>
                    <w:left w:val="nil"/>
                    <w:bottom w:val="single" w:color="auto" w:sz="4" w:space="0"/>
                    <w:right w:val="single" w:color="auto" w:sz="4" w:space="0"/>
                  </w:tcBorders>
                  <w:shd w:val="clear" w:color="auto" w:fill="auto"/>
                  <w:vAlign w:val="center"/>
                </w:tcPr>
                <w:p>
                  <w:pPr>
                    <w:jc w:val="center"/>
                    <w:rPr>
                      <w:rFonts w:ascii="Times New Roman" w:hAnsi="Times New Roman" w:eastAsia="等线" w:cs="Times New Roman"/>
                      <w:sz w:val="18"/>
                      <w:szCs w:val="18"/>
                    </w:rPr>
                  </w:pPr>
                  <w:r>
                    <w:rPr>
                      <w:rFonts w:ascii="Times New Roman" w:hAnsi="Times New Roman" w:eastAsia="等线" w:cs="Times New Roman"/>
                      <w:sz w:val="18"/>
                      <w:szCs w:val="18"/>
                    </w:rPr>
                    <w:t xml:space="preserve">5.3 </w:t>
                  </w:r>
                </w:p>
              </w:tc>
            </w:tr>
            <w:tr>
              <w:tblPrEx>
                <w:tblCellMar>
                  <w:top w:w="0" w:type="dxa"/>
                  <w:left w:w="108" w:type="dxa"/>
                  <w:bottom w:w="0" w:type="dxa"/>
                  <w:right w:w="108" w:type="dxa"/>
                </w:tblCellMar>
              </w:tblPrEx>
              <w:trPr>
                <w:trHeight w:val="300" w:hRule="atLeast"/>
              </w:trPr>
              <w:tc>
                <w:tcPr>
                  <w:tcW w:w="368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rFonts w:ascii="Times New Roman" w:hAnsi="Times New Roman" w:eastAsia="等线" w:cs="Times New Roman"/>
                      <w:sz w:val="18"/>
                      <w:szCs w:val="18"/>
                    </w:rPr>
                  </w:pPr>
                  <w:r>
                    <w:rPr>
                      <w:rFonts w:hint="eastAsia" w:ascii="Times New Roman" w:hAnsi="Times New Roman" w:eastAsia="等线" w:cs="Times New Roman"/>
                      <w:sz w:val="18"/>
                      <w:szCs w:val="18"/>
                      <w:lang w:eastAsia="zh-CN"/>
                    </w:rPr>
                    <w:t>总价</w:t>
                  </w:r>
                </w:p>
              </w:tc>
              <w:tc>
                <w:tcPr>
                  <w:tcW w:w="1520" w:type="dxa"/>
                  <w:tcBorders>
                    <w:top w:val="single" w:color="auto" w:sz="4" w:space="0"/>
                    <w:left w:val="nil"/>
                    <w:bottom w:val="single" w:color="auto" w:sz="4" w:space="0"/>
                    <w:right w:val="single" w:color="auto" w:sz="4" w:space="0"/>
                  </w:tcBorders>
                  <w:shd w:val="clear" w:color="auto" w:fill="FFFFFF" w:themeFill="background1"/>
                  <w:vAlign w:val="center"/>
                </w:tcPr>
                <w:p>
                  <w:pPr>
                    <w:jc w:val="center"/>
                    <w:rPr>
                      <w:rFonts w:ascii="Times New Roman" w:hAnsi="Times New Roman" w:eastAsia="等线" w:cs="Times New Roman"/>
                      <w:bCs/>
                      <w:sz w:val="20"/>
                      <w:szCs w:val="20"/>
                    </w:rPr>
                  </w:pPr>
                </w:p>
              </w:tc>
              <w:tc>
                <w:tcPr>
                  <w:tcW w:w="1520" w:type="dxa"/>
                  <w:tcBorders>
                    <w:top w:val="single" w:color="auto" w:sz="4" w:space="0"/>
                    <w:left w:val="nil"/>
                    <w:bottom w:val="single" w:color="auto" w:sz="4" w:space="0"/>
                    <w:right w:val="single" w:color="auto" w:sz="4" w:space="0"/>
                  </w:tcBorders>
                  <w:shd w:val="clear" w:color="auto" w:fill="FFFFFF" w:themeFill="background1"/>
                  <w:vAlign w:val="center"/>
                </w:tcPr>
                <w:p>
                  <w:pPr>
                    <w:jc w:val="center"/>
                    <w:rPr>
                      <w:rFonts w:ascii="Times New Roman" w:hAnsi="Times New Roman" w:eastAsia="等线" w:cs="Times New Roman"/>
                      <w:bCs/>
                      <w:sz w:val="20"/>
                      <w:szCs w:val="20"/>
                    </w:rPr>
                  </w:pPr>
                </w:p>
              </w:tc>
              <w:tc>
                <w:tcPr>
                  <w:tcW w:w="1520" w:type="dxa"/>
                  <w:tcBorders>
                    <w:top w:val="single" w:color="auto" w:sz="4" w:space="0"/>
                    <w:left w:val="nil"/>
                    <w:bottom w:val="single" w:color="auto" w:sz="4" w:space="0"/>
                    <w:right w:val="single" w:color="auto" w:sz="4" w:space="0"/>
                  </w:tcBorders>
                  <w:shd w:val="clear" w:color="auto" w:fill="auto"/>
                  <w:vAlign w:val="center"/>
                </w:tcPr>
                <w:p>
                  <w:pPr>
                    <w:jc w:val="center"/>
                    <w:rPr>
                      <w:rFonts w:ascii="Times New Roman" w:hAnsi="Times New Roman" w:eastAsia="等线" w:cs="Times New Roman"/>
                      <w:sz w:val="18"/>
                      <w:szCs w:val="18"/>
                      <w:lang w:eastAsia="zh-CN"/>
                    </w:rPr>
                  </w:pPr>
                  <w:r>
                    <w:rPr>
                      <w:rFonts w:hint="eastAsia" w:ascii="Times New Roman" w:hAnsi="Times New Roman" w:eastAsia="等线" w:cs="Times New Roman"/>
                      <w:sz w:val="18"/>
                      <w:szCs w:val="18"/>
                      <w:lang w:eastAsia="zh-CN"/>
                    </w:rPr>
                    <w:t>4</w:t>
                  </w:r>
                  <w:r>
                    <w:rPr>
                      <w:rFonts w:ascii="Times New Roman" w:hAnsi="Times New Roman" w:eastAsia="等线" w:cs="Times New Roman"/>
                      <w:sz w:val="18"/>
                      <w:szCs w:val="18"/>
                      <w:lang w:eastAsia="zh-CN"/>
                    </w:rPr>
                    <w:t>314</w:t>
                  </w:r>
                </w:p>
              </w:tc>
            </w:tr>
          </w:tbl>
          <w:p>
            <w:pPr>
              <w:spacing w:line="360" w:lineRule="auto"/>
              <w:ind w:right="110" w:rightChars="50"/>
              <w:jc w:val="both"/>
              <w:rPr>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 w:hRule="atLeast"/>
        </w:trPr>
        <w:tc>
          <w:tcPr>
            <w:tcW w:w="947" w:type="dxa"/>
            <w:vAlign w:val="center"/>
          </w:tcPr>
          <w:p>
            <w:pPr>
              <w:jc w:val="center"/>
              <w:rPr>
                <w:sz w:val="21"/>
                <w:szCs w:val="21"/>
              </w:rPr>
            </w:pPr>
            <w:r>
              <w:rPr>
                <w:sz w:val="21"/>
                <w:szCs w:val="21"/>
              </w:rPr>
              <w:t>榜单效益目标</w:t>
            </w:r>
          </w:p>
        </w:tc>
        <w:tc>
          <w:tcPr>
            <w:tcW w:w="8262" w:type="dxa"/>
            <w:gridSpan w:val="3"/>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left="110" w:leftChars="50" w:right="110" w:rightChars="50" w:firstLine="420" w:firstLineChars="200"/>
              <w:jc w:val="both"/>
              <w:textAlignment w:val="auto"/>
              <w:rPr>
                <w:sz w:val="21"/>
                <w:szCs w:val="21"/>
                <w:lang w:eastAsia="zh-CN"/>
              </w:rPr>
            </w:pPr>
            <w:r>
              <w:rPr>
                <w:rFonts w:hint="eastAsia"/>
                <w:sz w:val="21"/>
                <w:szCs w:val="21"/>
                <w:lang w:eastAsia="zh-CN"/>
              </w:rPr>
              <w:t>随着当前科技的不断发展和进步，电子行业的快速发展对氧化物靶材的种类及规格尺寸也提出了新的需求。当前市场实现量产的氧化物靶材主要为ITO靶材，而新型氧化物靶材多见于研究阶段，缺少工程化量产的相关技术和工艺。另一方面，随着显示面板的大尺寸化演变，高世代线靶材的量产也是当前国内靶材制造与生产行业的发展方向。基于以上行业发展现状，通过本课题的开展实施，为国内高世代线新型高迁移率氧化物半导体靶材的工程化量产提供技术与工艺的开发，对于未来下游行业的发展和需求变化提前布局，为高世代线的氧化物靶材制备实现技术储备， 对于提高市场竞争力，打破国外技术封锁具有重要意义。</w:t>
            </w:r>
          </w:p>
          <w:p>
            <w:pPr>
              <w:keepNext w:val="0"/>
              <w:keepLines w:val="0"/>
              <w:pageBreakBefore w:val="0"/>
              <w:widowControl w:val="0"/>
              <w:kinsoku/>
              <w:wordWrap/>
              <w:overflowPunct/>
              <w:topLinePunct w:val="0"/>
              <w:autoSpaceDE w:val="0"/>
              <w:autoSpaceDN w:val="0"/>
              <w:bidi w:val="0"/>
              <w:adjustRightInd/>
              <w:snapToGrid/>
              <w:spacing w:line="240" w:lineRule="auto"/>
              <w:ind w:left="110" w:leftChars="50" w:right="110" w:rightChars="50" w:firstLine="420" w:firstLineChars="200"/>
              <w:jc w:val="both"/>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目前IGZO靶材生产厂家主要在日韩厂家，积极布局新型高迁移率氧化物半导体靶材的产业化项目，建成年产100吨的新型氧化物半导体靶材生产线，将新增销售收入超过1亿元，新增利税超700万，至少可以带动70以上人员就业，并可有效打破国外对高性能氧化物半导体靶材产品的市场垄断，促进高迁移率靶材行业的良性竞争，拉动整个行业的进步。</w:t>
            </w:r>
          </w:p>
          <w:p>
            <w:pPr>
              <w:keepNext w:val="0"/>
              <w:keepLines w:val="0"/>
              <w:pageBreakBefore w:val="0"/>
              <w:widowControl w:val="0"/>
              <w:kinsoku/>
              <w:wordWrap/>
              <w:overflowPunct/>
              <w:topLinePunct w:val="0"/>
              <w:autoSpaceDE w:val="0"/>
              <w:autoSpaceDN w:val="0"/>
              <w:bidi w:val="0"/>
              <w:adjustRightInd/>
              <w:snapToGrid/>
              <w:spacing w:line="240" w:lineRule="auto"/>
              <w:ind w:left="110" w:leftChars="50" w:right="110" w:rightChars="50" w:firstLine="420" w:firstLineChars="200"/>
              <w:jc w:val="both"/>
              <w:textAlignment w:val="auto"/>
              <w:rPr>
                <w:sz w:val="21"/>
                <w:szCs w:val="21"/>
                <w:lang w:eastAsia="zh-CN"/>
              </w:rPr>
            </w:pPr>
            <w:r>
              <w:rPr>
                <w:rFonts w:hint="eastAsia" w:ascii="宋体" w:hAnsi="宋体" w:eastAsia="宋体" w:cs="宋体"/>
                <w:sz w:val="21"/>
                <w:szCs w:val="21"/>
                <w:lang w:eastAsia="zh-CN"/>
              </w:rPr>
              <w:t>本课题以实现高世代新型氧化物靶材的工程化量产为目标，同时提供多元粉体均匀性改善的解决方案，提出针对高世代线新型氧化物靶材的成型，烧结与绑定的新工艺探索，在科学价值方面为高世代线靶材的量产做好国产化的技术铺垫；在社会、经济方面，打破国外相关技术的封锁，满足下游行业对与高世代线靶材的国产化替代需求，推动国产靶材制造行业的发展，获得社会和经济效益。</w:t>
            </w:r>
          </w:p>
        </w:tc>
      </w:tr>
    </w:tbl>
    <w:p>
      <w:pPr>
        <w:spacing w:before="66"/>
        <w:rPr>
          <w:sz w:val="28"/>
          <w:lang w:eastAsia="zh-CN"/>
        </w:rPr>
      </w:pPr>
    </w:p>
    <w:sectPr>
      <w:headerReference r:id="rId3" w:type="default"/>
      <w:pgSz w:w="11910" w:h="16840"/>
      <w:pgMar w:top="2160" w:right="1300" w:bottom="280" w:left="1420"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FZXBSJW--GB1-0">
    <w:altName w:val="汉仪仿宋S"/>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00"/>
    <w:family w:val="swiss"/>
    <w:pitch w:val="default"/>
    <w:sig w:usb0="00000000" w:usb1="00000000" w:usb2="00000010" w:usb3="00000000" w:csb0="00040001" w:csb1="00000000"/>
  </w:font>
  <w:font w:name="仿宋">
    <w:panose1 w:val="02010609060101010101"/>
    <w:charset w:val="86"/>
    <w:family w:val="modern"/>
    <w:pitch w:val="default"/>
    <w:sig w:usb0="800002BF" w:usb1="38CF7CFA" w:usb2="00000016" w:usb3="00000000" w:csb0="00040001" w:csb1="00000000"/>
  </w:font>
  <w:font w:name="等线">
    <w:altName w:val="汉仪中圆B5"/>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汉仪仿宋S">
    <w:panose1 w:val="00020600040101000101"/>
    <w:charset w:val="86"/>
    <w:family w:val="auto"/>
    <w:pitch w:val="default"/>
    <w:sig w:usb0="A00002BF" w:usb1="38CF7CFA" w:usb2="00000016" w:usb3="00000000" w:csb0="0004009F" w:csb1="00000000"/>
  </w:font>
  <w:font w:name="汉仪中圆B5">
    <w:panose1 w:val="02010600000101010101"/>
    <w:charset w:val="88"/>
    <w:family w:val="auto"/>
    <w:pitch w:val="default"/>
    <w:sig w:usb0="00000001" w:usb1="080E0800" w:usb2="00000002" w:usb3="00000000" w:csb0="00100000" w:csb1="00000000"/>
  </w:font>
  <w:font w:name="方正宋体S-超大字符集">
    <w:panose1 w:val="02000000000000000000"/>
    <w:charset w:val="86"/>
    <w:family w:val="auto"/>
    <w:pitch w:val="default"/>
    <w:sig w:usb0="00000001" w:usb1="0800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w:rPr>
        <w:lang w:eastAsia="zh-CN"/>
      </w:rPr>
      <mc:AlternateContent>
        <mc:Choice Requires="wps">
          <w:drawing>
            <wp:anchor distT="0" distB="0" distL="114300" distR="114300" simplePos="0" relativeHeight="251659264" behindDoc="1" locked="0" layoutInCell="1" allowOverlap="1">
              <wp:simplePos x="0" y="0"/>
              <wp:positionH relativeFrom="page">
                <wp:posOffset>0</wp:posOffset>
              </wp:positionH>
              <wp:positionV relativeFrom="page">
                <wp:posOffset>0</wp:posOffset>
              </wp:positionV>
              <wp:extent cx="0" cy="0"/>
              <wp:effectExtent l="0" t="0" r="0" b="0"/>
              <wp:wrapNone/>
              <wp:docPr id="1" name="直线 1025"/>
              <wp:cNvGraphicFramePr/>
              <a:graphic xmlns:a="http://schemas.openxmlformats.org/drawingml/2006/main">
                <a:graphicData uri="http://schemas.microsoft.com/office/word/2010/wordprocessingShape">
                  <wps:wsp>
                    <wps:cNvCnPr/>
                    <wps:spPr>
                      <a:xfrm>
                        <a:off x="0" y="0"/>
                        <a:ext cx="0" cy="0"/>
                      </a:xfrm>
                      <a:prstGeom prst="line">
                        <a:avLst/>
                      </a:prstGeom>
                      <a:ln w="3048" cap="flat" cmpd="sng">
                        <a:solidFill>
                          <a:srgbClr val="000000"/>
                        </a:solidFill>
                        <a:prstDash val="solid"/>
                        <a:headEnd type="none" w="med" len="med"/>
                        <a:tailEnd type="none" w="med" len="med"/>
                      </a:ln>
                    </wps:spPr>
                    <wps:bodyPr/>
                  </wps:wsp>
                </a:graphicData>
              </a:graphic>
            </wp:anchor>
          </w:drawing>
        </mc:Choice>
        <mc:Fallback>
          <w:pict>
            <v:line id="直线 1025" o:spid="_x0000_s1026" o:spt="20" style="position:absolute;left:0pt;margin-left:0pt;margin-top:0pt;height:0pt;width:0pt;mso-position-horizontal-relative:page;mso-position-vertical-relative:page;z-index:-251657216;mso-width-relative:page;mso-height-relative:page;" filled="f" stroked="t" coordsize="21600,21600" o:gfxdata="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WAAAAZHJzL1BLAQIUABQAAAAIAIdO4kCNrSeNzwAAAP8AAAAPAAAAAAAAAAEAIAAAADgAAABk&#10;cnMvZG93bnJldi54bWxQSwECFAAUAAAACACHTuJAfUzCkcABAAB+AwAADgAAAAAAAAABACAAAAA0&#10;AQAAZHJzL2Uyb0RvYy54bWxQSwUGAAAAAAYABgBZAQAAZgUAAAAA&#10;">
              <v:fill on="f" focussize="0,0"/>
              <v:stroke weight="0.24pt" color="#000000" joinstyle="round"/>
              <v:imagedata o:title=""/>
              <o:lock v:ext="edit" aspectratio="f"/>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94BC03"/>
    <w:multiLevelType w:val="singleLevel"/>
    <w:tmpl w:val="8A94BC03"/>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720"/>
  <w:drawingGridHorizontalSpacing w:val="110"/>
  <w:noPunctuationKerning w:val="true"/>
  <w:characterSpacingControl w:val="doNotCompress"/>
  <w:compat>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llMzgxMjQzMTk4M2RmMWFlOTFiYjJlMGZkODhjNWEifQ=="/>
  </w:docVars>
  <w:rsids>
    <w:rsidRoot w:val="00070FF6"/>
    <w:rsid w:val="00007010"/>
    <w:rsid w:val="0001740D"/>
    <w:rsid w:val="00067599"/>
    <w:rsid w:val="00070FF6"/>
    <w:rsid w:val="000A36D7"/>
    <w:rsid w:val="000D25A0"/>
    <w:rsid w:val="000D3471"/>
    <w:rsid w:val="000D6A29"/>
    <w:rsid w:val="000F0131"/>
    <w:rsid w:val="000F183B"/>
    <w:rsid w:val="0013648D"/>
    <w:rsid w:val="001C1D29"/>
    <w:rsid w:val="001C5180"/>
    <w:rsid w:val="001D5CF8"/>
    <w:rsid w:val="00222601"/>
    <w:rsid w:val="00240A8C"/>
    <w:rsid w:val="002C419A"/>
    <w:rsid w:val="002E0431"/>
    <w:rsid w:val="002E6731"/>
    <w:rsid w:val="003048DC"/>
    <w:rsid w:val="00305137"/>
    <w:rsid w:val="00305226"/>
    <w:rsid w:val="0032477B"/>
    <w:rsid w:val="00326602"/>
    <w:rsid w:val="003272D8"/>
    <w:rsid w:val="00357362"/>
    <w:rsid w:val="003B1992"/>
    <w:rsid w:val="004002CB"/>
    <w:rsid w:val="00424BF1"/>
    <w:rsid w:val="00492702"/>
    <w:rsid w:val="004A51BB"/>
    <w:rsid w:val="004E479D"/>
    <w:rsid w:val="005228A5"/>
    <w:rsid w:val="00543919"/>
    <w:rsid w:val="00575F51"/>
    <w:rsid w:val="00596A1A"/>
    <w:rsid w:val="006401AA"/>
    <w:rsid w:val="006A2BE0"/>
    <w:rsid w:val="006A2C6F"/>
    <w:rsid w:val="00732CFF"/>
    <w:rsid w:val="00752BA0"/>
    <w:rsid w:val="00755792"/>
    <w:rsid w:val="00766D4C"/>
    <w:rsid w:val="00781858"/>
    <w:rsid w:val="007E3D14"/>
    <w:rsid w:val="00894B25"/>
    <w:rsid w:val="008F1134"/>
    <w:rsid w:val="00983ABB"/>
    <w:rsid w:val="00996092"/>
    <w:rsid w:val="00AC17A3"/>
    <w:rsid w:val="00B061D4"/>
    <w:rsid w:val="00B51190"/>
    <w:rsid w:val="00B55F57"/>
    <w:rsid w:val="00B574CF"/>
    <w:rsid w:val="00C26D5E"/>
    <w:rsid w:val="00D779F5"/>
    <w:rsid w:val="00DF2857"/>
    <w:rsid w:val="00E36276"/>
    <w:rsid w:val="00E50D35"/>
    <w:rsid w:val="00F0482E"/>
    <w:rsid w:val="00F636C6"/>
    <w:rsid w:val="00FC1402"/>
    <w:rsid w:val="00FD7B08"/>
    <w:rsid w:val="1BAF5469"/>
    <w:rsid w:val="2B7D2316"/>
    <w:rsid w:val="3EFE7C17"/>
    <w:rsid w:val="44D15A54"/>
    <w:rsid w:val="56391EE2"/>
    <w:rsid w:val="69F3011E"/>
    <w:rsid w:val="77870D73"/>
    <w:rsid w:val="792C3CD7"/>
    <w:rsid w:val="BCCFA6EF"/>
    <w:rsid w:val="EF4A1A55"/>
    <w:rsid w:val="FBAE2820"/>
    <w:rsid w:val="FFBFB6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sz w:val="22"/>
      <w:szCs w:val="22"/>
      <w:lang w:val="en-US" w:eastAsia="en-US" w:bidi="ar-SA"/>
    </w:rPr>
  </w:style>
  <w:style w:type="character" w:default="1" w:styleId="9">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Body Text"/>
    <w:basedOn w:val="1"/>
    <w:qFormat/>
    <w:uiPriority w:val="1"/>
    <w:rPr>
      <w:sz w:val="31"/>
      <w:szCs w:val="31"/>
    </w:rPr>
  </w:style>
  <w:style w:type="paragraph" w:styleId="3">
    <w:name w:val="footer"/>
    <w:basedOn w:val="1"/>
    <w:link w:val="14"/>
    <w:unhideWhenUsed/>
    <w:qFormat/>
    <w:uiPriority w:val="99"/>
    <w:pPr>
      <w:tabs>
        <w:tab w:val="center" w:pos="4153"/>
        <w:tab w:val="right" w:pos="8306"/>
      </w:tabs>
      <w:snapToGrid w:val="0"/>
    </w:pPr>
    <w:rPr>
      <w:sz w:val="18"/>
      <w:szCs w:val="18"/>
    </w:rPr>
  </w:style>
  <w:style w:type="paragraph" w:styleId="4">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0"/>
    <w:pPr>
      <w:widowControl/>
      <w:autoSpaceDE/>
      <w:autoSpaceDN/>
      <w:spacing w:before="100" w:beforeAutospacing="1" w:after="100" w:afterAutospacing="1"/>
    </w:pPr>
    <w:rPr>
      <w:sz w:val="24"/>
      <w:szCs w:val="24"/>
      <w:lang w:eastAsia="zh-CN"/>
    </w:rPr>
  </w:style>
  <w:style w:type="paragraph" w:styleId="6">
    <w:name w:val="Title"/>
    <w:basedOn w:val="1"/>
    <w:qFormat/>
    <w:uiPriority w:val="10"/>
    <w:pPr>
      <w:spacing w:line="475" w:lineRule="exact"/>
      <w:ind w:left="20"/>
    </w:pPr>
    <w:rPr>
      <w:sz w:val="43"/>
      <w:szCs w:val="43"/>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0">
    <w:name w:val="Table Normal"/>
    <w:unhideWhenUsed/>
    <w:qFormat/>
    <w:uiPriority w:val="2"/>
    <w:tblPr>
      <w:tblCellMar>
        <w:top w:w="0" w:type="dxa"/>
        <w:left w:w="0" w:type="dxa"/>
        <w:bottom w:w="0" w:type="dxa"/>
        <w:right w:w="0" w:type="dxa"/>
      </w:tblCellMar>
    </w:tblPr>
  </w:style>
  <w:style w:type="paragraph" w:customStyle="1" w:styleId="11">
    <w:name w:val="List Paragraph"/>
    <w:basedOn w:val="1"/>
    <w:qFormat/>
    <w:uiPriority w:val="34"/>
  </w:style>
  <w:style w:type="paragraph" w:customStyle="1" w:styleId="12">
    <w:name w:val="Table Paragraph"/>
    <w:basedOn w:val="1"/>
    <w:qFormat/>
    <w:uiPriority w:val="1"/>
  </w:style>
  <w:style w:type="character" w:customStyle="1" w:styleId="13">
    <w:name w:val="页眉 字符"/>
    <w:basedOn w:val="9"/>
    <w:link w:val="4"/>
    <w:qFormat/>
    <w:uiPriority w:val="99"/>
    <w:rPr>
      <w:rFonts w:ascii="宋体" w:hAnsi="宋体" w:eastAsia="宋体" w:cs="宋体"/>
      <w:sz w:val="18"/>
      <w:szCs w:val="18"/>
    </w:rPr>
  </w:style>
  <w:style w:type="character" w:customStyle="1" w:styleId="14">
    <w:name w:val="页脚 字符"/>
    <w:basedOn w:val="9"/>
    <w:link w:val="3"/>
    <w:qFormat/>
    <w:uiPriority w:val="99"/>
    <w:rPr>
      <w:rFonts w:ascii="宋体" w:hAnsi="宋体" w:eastAsia="宋体" w:cs="宋体"/>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QY</Company>
  <Pages>6</Pages>
  <Words>795</Words>
  <Characters>4534</Characters>
  <Lines>37</Lines>
  <Paragraphs>10</Paragraphs>
  <TotalTime>8</TotalTime>
  <ScaleCrop>false</ScaleCrop>
  <LinksUpToDate>false</LinksUpToDate>
  <CharactersWithSpaces>5319</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2023-08-10T10:42:00Z</dcterms:created>
  <dc:creator>Lenovo User</dc:creator>
  <cp:lastModifiedBy>禤维强</cp:lastModifiedBy>
  <dcterms:modified xsi:type="dcterms:W3CDTF">2023-10-26T19:25:37Z</dcterms:modified>
  <dc:title>办文〔2006〕5号</dc:title>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2023-07-26T00:00:00Z</vt:filetime>
  </property>
  <property fmtid="{D5CDD505-2E9C-101B-9397-08002B2CF9AE}" pid="3" name="Creator">
    <vt:lpwstr>无锡永中软件有限公司</vt:lpwstr>
  </property>
  <property fmtid="{D5CDD505-2E9C-101B-9397-08002B2CF9AE}" pid="4" name="LastSaved">
    <vt:filetime>2023-08-09T00:00:00Z</vt:filetime>
  </property>
  <property fmtid="{D5CDD505-2E9C-101B-9397-08002B2CF9AE}" pid="5" name="KSOProductBuildVer">
    <vt:lpwstr>2052-11.8.2.10125</vt:lpwstr>
  </property>
  <property fmtid="{D5CDD505-2E9C-101B-9397-08002B2CF9AE}" pid="6" name="ICV">
    <vt:lpwstr>60EB32F2AB7E43E5AEB5999A0EFE1194</vt:lpwstr>
  </property>
</Properties>
</file>