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20" w:lineRule="exact"/>
        <w:jc w:val="left"/>
        <w:outlineLvl w:val="0"/>
        <w:rPr>
          <w:rFonts w:hint="eastAsia" w:ascii="黑体" w:hAnsi="黑体" w:eastAsia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</w:t>
      </w:r>
      <w:del w:id="0" w:author="admin" w:date="2025-01-26T10:33:15Z">
        <w:r>
          <w:rPr>
            <w:rFonts w:hint="default" w:ascii="黑体" w:hAnsi="黑体" w:eastAsia="黑体"/>
            <w:sz w:val="32"/>
            <w:szCs w:val="32"/>
            <w:highlight w:val="none"/>
            <w:lang w:val="en-US"/>
          </w:rPr>
          <w:delText>2</w:delText>
        </w:r>
      </w:del>
      <w:ins w:id="1" w:author="admin" w:date="2025-01-26T10:33:15Z">
        <w:r>
          <w:rPr>
            <w:rFonts w:hint="eastAsia" w:ascii="黑体" w:hAnsi="黑体" w:eastAsia="黑体"/>
            <w:sz w:val="32"/>
            <w:szCs w:val="32"/>
            <w:highlight w:val="none"/>
            <w:lang w:val="en-US" w:eastAsia="zh-CN"/>
          </w:rPr>
          <w:t>1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活动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参与诚信承诺函</w:t>
      </w:r>
    </w:p>
    <w:p>
      <w:pPr>
        <w:pStyle w:val="2"/>
        <w:rPr>
          <w:rFonts w:hint="eastAsia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本单位自愿参加江门市</w:t>
      </w:r>
      <w:del w:id="2" w:author="admin" w:date="2025-01-26T17:12:10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highlight w:val="none"/>
            <w:lang w:val="en-US" w:eastAsia="zh-CN" w:bidi="ar-SA"/>
          </w:rPr>
          <w:delText>加力支持</w:delText>
        </w:r>
      </w:del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家装厨卫“焕新”活动，了解并遵守活动的规则要求，并承诺以下事项：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Lines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一、在江门市登记注册、取得营业执照并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有本活动明确的补贴品类产品经营范围的企业，近三年内无重大违法违规和失信记录。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Lines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del w:id="3" w:author="市住房和城乡建设局发文员" w:date="2024-09-26T16:00:42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highlight w:val="none"/>
            <w:lang w:val="en-US" w:eastAsia="zh-CN" w:bidi="ar-SA"/>
          </w:rPr>
          <w:delText>　　</w:delText>
        </w:r>
      </w:del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二、具备健全的财务管理机构和财务管理制度，以及垫付资金的能力，使用对公账户进行销售收款。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Lines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del w:id="4" w:author="市住房和城乡建设局发文员" w:date="2024-09-26T16:00:41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highlight w:val="none"/>
            <w:lang w:val="en-US" w:eastAsia="zh-CN" w:bidi="ar-SA"/>
          </w:rPr>
          <w:delText>　　</w:delText>
        </w:r>
      </w:del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三、具备资格券发放核销条件，以及与活动服务机构对接的能力</w:t>
      </w:r>
      <w:del w:id="5" w:author="admin" w:date="2025-01-26T10:28:07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highlight w:val="none"/>
            <w:lang w:val="en-US" w:eastAsia="zh-CN" w:bidi="ar-SA"/>
          </w:rPr>
          <w:delText>，按要求布设活动所需的统一收银设备</w:delText>
        </w:r>
      </w:del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Lines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del w:id="6" w:author="市住房和城乡建设局发文员" w:date="2024-09-26T16:00:40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highlight w:val="none"/>
            <w:lang w:val="en-US" w:eastAsia="zh-CN" w:bidi="ar-SA"/>
          </w:rPr>
          <w:delText>　　</w:delText>
        </w:r>
      </w:del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四、具备开具销售发票的能力，按照含税销售价格开具销售发票，发票涉及购买人信息、产品等各项信息如实、准确、规范填写。要留存活动中所有销售产品的发票、消费小票等票据备查。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五、具备活动宣传和处理消费者咨询、投诉的能力，要多渠道、准确地向消费者介绍政策使用情况，不得误导、欺骗消费者，不得乘机哄抬价格、变相涨价，不得存在强制捆绑、搭售等行为，不得虚假交易、骗补套补。如有违反上述承诺的情况，经有关单位查实，自愿接受取消参与活动资格的处理。按要求布放活动宣传物料，提供不少于1种宣传物料支持，如海报、收银台台卡等。配套开展让利促销活动，扩大活动效果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after="0" w:line="52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六、</w:t>
      </w:r>
      <w:ins w:id="7" w:author="admin" w:date="2025-01-26T17:12:27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highlight w:val="none"/>
            <w:lang w:val="en-US" w:eastAsia="zh-CN" w:bidi="ar-SA"/>
          </w:rPr>
          <w:t>参与</w:t>
        </w:r>
      </w:ins>
      <w:del w:id="8" w:author="admin" w:date="2025-01-26T17:12:27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highlight w:val="none"/>
            <w:lang w:val="en-US" w:eastAsia="zh-CN" w:bidi="ar-SA"/>
          </w:rPr>
          <w:delText>加力支持</w:delText>
        </w:r>
      </w:del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家装厨卫“焕新”活动时，同步开展优惠或促销活动，并同步提交优惠或促销活动方案。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after="0"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七、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规范使用补贴资金，保留相应的核销凭证资料，形成台账，将相应台账资料提交给活动主办或承办方，并积极配合国家、省、市等有关部门提供相关活动审计材料。确保购买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产品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的发票金额与该笔订单交易的金额一致。做好清算工作，按规定退回不符合条件的补贴资金。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八、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真实、准确提供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商品编码</w:t>
      </w:r>
      <w:ins w:id="9" w:author="admin" w:date="2025-01-26T10:32:55Z">
        <w:r>
          <w:rPr>
            <w:rFonts w:hint="eastAsia" w:ascii="仿宋_GB2312" w:hAnsi="仿宋_GB2312" w:eastAsia="仿宋_GB2312" w:cs="仿宋_GB2312"/>
            <w:sz w:val="32"/>
            <w:szCs w:val="32"/>
            <w:highlight w:val="none"/>
            <w:lang w:val="en-US" w:eastAsia="zh-CN"/>
          </w:rPr>
          <w:t>等</w:t>
        </w:r>
      </w:ins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信息</w:t>
      </w:r>
      <w:del w:id="10" w:author="admin" w:date="2025-01-26T10:32:50Z">
        <w:r>
          <w:rPr>
            <w:rFonts w:hint="eastAsia" w:ascii="仿宋_GB2312" w:hAnsi="仿宋_GB2312" w:eastAsia="仿宋_GB2312" w:cs="仿宋_GB2312"/>
            <w:sz w:val="32"/>
            <w:szCs w:val="32"/>
            <w:highlight w:val="none"/>
          </w:rPr>
          <w:delText>，包括商品名称、条形码、商品类别、经营品牌、能效（水效）说明等</w:delText>
        </w:r>
      </w:del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由于我单位提供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信息不符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错误、失真等造成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有关责任和资金损失由我单位自行承担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九、办理补贴手续时，认真核对和提交消费者有关信息，按规定垫付补贴资金，维护消费者合法权益。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在消费者核销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资格券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购买商品时，仅用于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政府补贴商品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，不用于其他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类商品优惠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十、诚信经营，保证商品质量和服务质量，杜绝假冒伪劣、以次充好、以旧充新的产品进入市场流通。主动制止任何方式套取财政资金的违反活动规则、恶意骗取优惠的行为。不得用家电以旧换新的数据重复申请家装厨卫“焕新”的补贴资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十一、如本单位目前未纳入统计联网直报平台，承诺在202</w:t>
      </w:r>
      <w:del w:id="11" w:author="admin" w:date="2025-01-26T09:28:46Z">
        <w:r>
          <w:rPr>
            <w:rFonts w:hint="default" w:ascii="仿宋_GB2312" w:hAnsi="仿宋_GB2312" w:eastAsia="仿宋_GB2312" w:cs="仿宋_GB2312"/>
            <w:sz w:val="32"/>
            <w:szCs w:val="32"/>
            <w:highlight w:val="none"/>
            <w:lang w:val="en-US" w:eastAsia="zh-CN"/>
          </w:rPr>
          <w:delText>4</w:delText>
        </w:r>
      </w:del>
      <w:ins w:id="12" w:author="admin" w:date="2025-01-26T09:28:46Z">
        <w:r>
          <w:rPr>
            <w:rFonts w:hint="eastAsia" w:ascii="仿宋_GB2312" w:hAnsi="仿宋_GB2312" w:eastAsia="仿宋_GB2312" w:cs="仿宋_GB2312"/>
            <w:sz w:val="32"/>
            <w:szCs w:val="32"/>
            <w:highlight w:val="none"/>
            <w:lang w:val="en-US" w:eastAsia="zh-CN"/>
          </w:rPr>
          <w:t>5</w:t>
        </w:r>
      </w:ins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年达到纳入统计联网直报平台要求后，申请纳入统计联网直报平台。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二、主办方有权通过后台技术手段监测营销活动实施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情况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，如发现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参与活动骗取、套利等行为，主办方有权随时终止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参与活动资格并追回骗取的优惠资金。具体判定依据和结果以主办方认定为准。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三、因本单位提供的服务及产品问题引发的用户投诉、处理和争议等，应由本单位自行负责解决，主办方不承担任何责任。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901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负责人（签字）：           单位名称（盖章）：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901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jc w:val="right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jc w:val="right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del w:id="13" w:author="admin" w:date="2025-01-26T09:28:05Z">
        <w:r>
          <w:rPr>
            <w:rFonts w:hint="default" w:ascii="仿宋_GB2312" w:hAnsi="仿宋_GB2312" w:eastAsia="仿宋_GB2312" w:cs="仿宋_GB2312"/>
            <w:sz w:val="32"/>
            <w:szCs w:val="32"/>
            <w:highlight w:val="none"/>
            <w:lang w:val="en-US"/>
          </w:rPr>
          <w:delText>4</w:delText>
        </w:r>
      </w:del>
      <w:ins w:id="14" w:author="admin" w:date="2025-01-26T09:28:05Z">
        <w:r>
          <w:rPr>
            <w:rFonts w:hint="eastAsia" w:ascii="仿宋_GB2312" w:hAnsi="仿宋_GB2312" w:eastAsia="仿宋_GB2312" w:cs="仿宋_GB2312"/>
            <w:sz w:val="32"/>
            <w:szCs w:val="32"/>
            <w:highlight w:val="none"/>
            <w:lang w:val="en-US" w:eastAsia="zh-CN"/>
          </w:rPr>
          <w:t>5</w:t>
        </w:r>
      </w:ins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年  月  日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20" w:lineRule="exact"/>
        <w:rPr>
          <w:highlight w:val="none"/>
        </w:rPr>
      </w:pP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0000600000000000000"/>
    <w:charset w:val="01"/>
    <w:family w:val="swiss"/>
    <w:pitch w:val="default"/>
    <w:sig w:usb0="A00002BF" w:usb1="38CFFC7B" w:usb2="00000016" w:usb3="00000000" w:csb0="6000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  <w15:person w15:author="市住房和城乡建设局发文员">
    <w15:presenceInfo w15:providerId="None" w15:userId="市住房和城乡建设局发文员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MDA0MGE5NWQ2YzNkYWIyYzczNmNhYzlkZTMyMTkifQ=="/>
  </w:docVars>
  <w:rsids>
    <w:rsidRoot w:val="35DC4D06"/>
    <w:rsid w:val="17FCB601"/>
    <w:rsid w:val="267C6B54"/>
    <w:rsid w:val="2FDE626F"/>
    <w:rsid w:val="35DC4D06"/>
    <w:rsid w:val="36D72441"/>
    <w:rsid w:val="4FF6AB76"/>
    <w:rsid w:val="61374C01"/>
    <w:rsid w:val="67ED41F3"/>
    <w:rsid w:val="6CFF48AF"/>
    <w:rsid w:val="6FDBD1F0"/>
    <w:rsid w:val="74BF7500"/>
    <w:rsid w:val="79FF6EB1"/>
    <w:rsid w:val="7F75E9B2"/>
    <w:rsid w:val="94FDF529"/>
    <w:rsid w:val="9FFD4E87"/>
    <w:rsid w:val="AFDB0AE6"/>
    <w:rsid w:val="BBFC22B1"/>
    <w:rsid w:val="CBFF7FED"/>
    <w:rsid w:val="CDBE49F1"/>
    <w:rsid w:val="DA370A56"/>
    <w:rsid w:val="DFFC751F"/>
    <w:rsid w:val="EBEE6145"/>
    <w:rsid w:val="EFE55024"/>
    <w:rsid w:val="F7D5F52C"/>
    <w:rsid w:val="FFCB79A7"/>
    <w:rsid w:val="FFEE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spacing w:after="120" w:afterLines="0"/>
      <w:textAlignment w:val="baseline"/>
    </w:pPr>
    <w:rPr>
      <w:rFonts w:ascii="Calibri" w:hAnsi="Calibri"/>
      <w:szCs w:val="22"/>
    </w:rPr>
  </w:style>
  <w:style w:type="paragraph" w:styleId="4">
    <w:name w:val="Normal Indent"/>
    <w:basedOn w:val="1"/>
    <w:qFormat/>
    <w:uiPriority w:val="0"/>
    <w:pPr>
      <w:ind w:firstLine="420"/>
    </w:pPr>
    <w:rPr>
      <w:rFonts w:ascii="Calibri" w:hAnsi="Calibri" w:eastAsia="宋体" w:cs="Times New Roman"/>
      <w:szCs w:val="24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2024-09-14T16:09:00Z</dcterms:created>
  <dc:creator>张皓宇</dc:creator>
  <cp:lastModifiedBy>WPS_1663559870</cp:lastModifiedBy>
  <cp:lastPrinted>2024-09-28T00:01:00Z</cp:lastPrinted>
  <dcterms:modified xsi:type="dcterms:W3CDTF">2025-03-10T06:40:24Z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2052-11.8.6.11830</vt:lpwstr>
  </property>
  <property fmtid="{D5CDD505-2E9C-101B-9397-08002B2CF9AE}" pid="3" name="ICV">
    <vt:lpwstr>A556C15F7DBEDC807015F566359156CB</vt:lpwstr>
  </property>
</Properties>
</file>